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23AE21" w14:textId="77777777" w:rsidR="00395B87" w:rsidRDefault="00395B87">
      <w:pPr>
        <w:widowControl/>
        <w:jc w:val="left"/>
        <w:rPr>
          <w:rFonts w:ascii="黑体" w:eastAsia="黑体" w:hAnsi="黑体"/>
          <w:color w:val="000000"/>
          <w:kern w:val="0"/>
          <w:sz w:val="15"/>
          <w:szCs w:val="15"/>
        </w:rPr>
      </w:pPr>
    </w:p>
    <w:p w14:paraId="5CDC23B2" w14:textId="77777777" w:rsidR="000A3F4C" w:rsidRDefault="00094349" w:rsidP="00CB548E">
      <w:pPr>
        <w:pStyle w:val="a9"/>
        <w:snapToGrid w:val="0"/>
        <w:spacing w:beforeLines="100" w:before="240" w:afterLines="100" w:after="240" w:line="240" w:lineRule="exact"/>
        <w:ind w:firstLineChars="0" w:firstLine="0"/>
        <w:rPr>
          <w:rFonts w:ascii="黑体" w:eastAsia="黑体" w:hAnsi="黑体"/>
          <w:color w:val="000000"/>
          <w:kern w:val="0"/>
          <w:sz w:val="15"/>
          <w:szCs w:val="15"/>
        </w:rPr>
      </w:pPr>
      <w:r w:rsidRPr="000A3F4C">
        <w:rPr>
          <w:rFonts w:ascii="黑体" w:eastAsia="黑体" w:hAnsi="黑体"/>
          <w:color w:val="000000"/>
          <w:kern w:val="0"/>
          <w:sz w:val="15"/>
          <w:szCs w:val="15"/>
        </w:rPr>
        <w:t>附件</w:t>
      </w:r>
      <w:r w:rsidR="00E01DAD">
        <w:rPr>
          <w:rFonts w:ascii="黑体" w:eastAsia="黑体" w:hAnsi="黑体" w:hint="eastAsia"/>
          <w:color w:val="000000"/>
          <w:kern w:val="0"/>
          <w:sz w:val="15"/>
          <w:szCs w:val="15"/>
        </w:rPr>
        <w:t>3</w:t>
      </w:r>
      <w:r w:rsidRPr="000A3F4C">
        <w:rPr>
          <w:rFonts w:ascii="黑体" w:eastAsia="黑体" w:hAnsi="黑体" w:hint="eastAsia"/>
          <w:color w:val="000000"/>
          <w:kern w:val="0"/>
          <w:sz w:val="15"/>
          <w:szCs w:val="15"/>
        </w:rPr>
        <w:t>：</w:t>
      </w:r>
    </w:p>
    <w:p w14:paraId="04523950" w14:textId="60BC0261" w:rsidR="001F5AB5" w:rsidRPr="00DE4268" w:rsidRDefault="001F5AB5" w:rsidP="001F5AB5">
      <w:pPr>
        <w:jc w:val="center"/>
        <w:rPr>
          <w:rFonts w:ascii="黑体" w:eastAsia="黑体" w:hAnsi="黑体"/>
          <w:sz w:val="36"/>
          <w:szCs w:val="36"/>
        </w:rPr>
      </w:pPr>
      <w:r w:rsidRPr="00DE4268">
        <w:rPr>
          <w:rFonts w:ascii="黑体" w:eastAsia="黑体" w:hAnsi="黑体" w:hint="eastAsia"/>
          <w:sz w:val="36"/>
          <w:szCs w:val="36"/>
        </w:rPr>
        <w:t>20</w:t>
      </w:r>
      <w:del w:id="0" w:author="李 巧云" w:date="2019-10-07T13:15:00Z">
        <w:r w:rsidRPr="00DE4268" w:rsidDel="00DA4338">
          <w:rPr>
            <w:rFonts w:ascii="黑体" w:eastAsia="黑体" w:hAnsi="黑体" w:hint="eastAsia"/>
            <w:sz w:val="36"/>
            <w:szCs w:val="36"/>
          </w:rPr>
          <w:delText>19</w:delText>
        </w:r>
      </w:del>
      <w:ins w:id="1" w:author="李 巧云" w:date="2019-10-07T13:15:00Z">
        <w:r w:rsidR="00DA4338">
          <w:rPr>
            <w:rFonts w:ascii="黑体" w:eastAsia="黑体" w:hAnsi="黑体" w:hint="eastAsia"/>
            <w:sz w:val="36"/>
            <w:szCs w:val="36"/>
          </w:rPr>
          <w:t>20</w:t>
        </w:r>
      </w:ins>
      <w:r w:rsidRPr="00DE4268">
        <w:rPr>
          <w:rFonts w:ascii="黑体" w:eastAsia="黑体" w:hAnsi="黑体" w:hint="eastAsia"/>
          <w:sz w:val="36"/>
          <w:szCs w:val="36"/>
        </w:rPr>
        <w:t>年</w:t>
      </w:r>
      <w:ins w:id="2" w:author="李 巧云" w:date="2019-10-07T13:15:00Z">
        <w:r w:rsidR="00DA4338">
          <w:rPr>
            <w:rFonts w:ascii="黑体" w:eastAsia="黑体" w:hAnsi="黑体" w:hint="eastAsia"/>
            <w:sz w:val="36"/>
            <w:szCs w:val="36"/>
          </w:rPr>
          <w:t>湖南农业大学</w:t>
        </w:r>
      </w:ins>
      <w:del w:id="3" w:author="李 巧云" w:date="2019-10-07T13:15:00Z">
        <w:r w:rsidRPr="00DE4268" w:rsidDel="00DA4338">
          <w:rPr>
            <w:rFonts w:ascii="黑体" w:eastAsia="黑体" w:hAnsi="黑体" w:hint="eastAsia"/>
            <w:sz w:val="36"/>
            <w:szCs w:val="36"/>
          </w:rPr>
          <w:delText>全国</w:delText>
        </w:r>
      </w:del>
      <w:r w:rsidRPr="00DE4268">
        <w:rPr>
          <w:rFonts w:ascii="黑体" w:eastAsia="黑体" w:hAnsi="黑体" w:hint="eastAsia"/>
          <w:sz w:val="36"/>
          <w:szCs w:val="36"/>
        </w:rPr>
        <w:t>硕士研究生招生考试</w:t>
      </w:r>
      <w:r w:rsidR="00B36061">
        <w:rPr>
          <w:rFonts w:ascii="黑体" w:eastAsia="黑体" w:hAnsi="黑体" w:hint="eastAsia"/>
          <w:sz w:val="36"/>
          <w:szCs w:val="36"/>
        </w:rPr>
        <w:t>植物学</w:t>
      </w:r>
    </w:p>
    <w:p w14:paraId="616D56C7" w14:textId="752DF9AF" w:rsidR="001F5AB5" w:rsidRDefault="001F5AB5" w:rsidP="001F5AB5">
      <w:pPr>
        <w:jc w:val="center"/>
        <w:rPr>
          <w:ins w:id="4" w:author="Windows 用户" w:date="2019-10-06T17:22:00Z"/>
          <w:rFonts w:ascii="黑体" w:eastAsia="黑体" w:hAnsi="黑体"/>
          <w:sz w:val="36"/>
          <w:szCs w:val="36"/>
        </w:rPr>
      </w:pPr>
      <w:r w:rsidRPr="00DE4268">
        <w:rPr>
          <w:rFonts w:ascii="黑体" w:eastAsia="黑体" w:hAnsi="黑体" w:hint="eastAsia"/>
          <w:sz w:val="36"/>
          <w:szCs w:val="36"/>
        </w:rPr>
        <w:t>考试大纲</w:t>
      </w:r>
    </w:p>
    <w:p w14:paraId="7FD0996B" w14:textId="009A9EFA" w:rsidR="00C4001E" w:rsidRDefault="00C4001E">
      <w:pPr>
        <w:jc w:val="left"/>
        <w:rPr>
          <w:ins w:id="5" w:author="Windows 用户" w:date="2019-10-06T17:23:00Z"/>
          <w:rFonts w:ascii="黑体" w:eastAsia="黑体" w:hAnsi="黑体"/>
          <w:sz w:val="36"/>
          <w:szCs w:val="36"/>
        </w:rPr>
        <w:pPrChange w:id="6" w:author="Windows 用户" w:date="2019-10-06T17:22:00Z">
          <w:pPr>
            <w:jc w:val="center"/>
          </w:pPr>
        </w:pPrChange>
      </w:pPr>
    </w:p>
    <w:p w14:paraId="2E71350F" w14:textId="2653AB21" w:rsidR="00C4001E" w:rsidRPr="00585C82" w:rsidDel="00585C82" w:rsidRDefault="00C4001E">
      <w:pPr>
        <w:widowControl/>
        <w:jc w:val="left"/>
        <w:rPr>
          <w:ins w:id="7" w:author="Windows 用户" w:date="2019-10-06T17:23:00Z"/>
          <w:del w:id="8" w:author="李 巧云" w:date="2019-10-07T13:13:00Z"/>
          <w:rFonts w:ascii="黑体" w:eastAsia="黑体" w:hAnsi="黑体" w:cs="宋体"/>
          <w:kern w:val="0"/>
          <w:szCs w:val="21"/>
          <w:rPrChange w:id="9" w:author="李 巧云" w:date="2019-10-07T13:13:00Z">
            <w:rPr>
              <w:ins w:id="10" w:author="Windows 用户" w:date="2019-10-06T17:23:00Z"/>
              <w:del w:id="11" w:author="李 巧云" w:date="2019-10-07T13:13:00Z"/>
            </w:rPr>
          </w:rPrChange>
        </w:rPr>
        <w:pPrChange w:id="12" w:author="Windows 用户" w:date="2019-10-06T17:23:00Z">
          <w:pPr/>
        </w:pPrChange>
      </w:pPr>
      <w:ins w:id="13" w:author="Windows 用户" w:date="2019-10-06T17:23:00Z">
        <w:r w:rsidRPr="00585C82">
          <w:rPr>
            <w:rFonts w:ascii="黑体" w:eastAsia="黑体" w:hAnsi="黑体" w:cs="宋体"/>
            <w:kern w:val="0"/>
            <w:szCs w:val="21"/>
            <w:rPrChange w:id="14" w:author="李 巧云" w:date="2019-10-07T13:13:00Z">
              <w:rPr>
                <w:rFonts w:ascii="宋体" w:hAnsi="宋体" w:cs="宋体"/>
                <w:kern w:val="0"/>
                <w:sz w:val="24"/>
                <w:szCs w:val="24"/>
              </w:rPr>
            </w:rPrChange>
          </w:rPr>
          <w:t>学术型硕士考试的植物学</w:t>
        </w:r>
        <w:del w:id="15" w:author="李 巧云" w:date="2019-10-07T14:10:00Z">
          <w:r w:rsidRPr="00585C82" w:rsidDel="00E727D1">
            <w:rPr>
              <w:rFonts w:ascii="黑体" w:eastAsia="黑体" w:hAnsi="黑体" w:cs="宋体" w:hint="eastAsia"/>
              <w:kern w:val="0"/>
              <w:szCs w:val="21"/>
              <w:rPrChange w:id="16" w:author="李 巧云" w:date="2019-10-07T13:13:00Z">
                <w:rPr>
                  <w:rFonts w:ascii="宋体" w:hAnsi="宋体" w:cs="宋体"/>
                  <w:kern w:val="0"/>
                  <w:sz w:val="24"/>
                  <w:szCs w:val="24"/>
                </w:rPr>
              </w:rPrChange>
            </w:rPr>
            <w:delText>：</w:delText>
          </w:r>
        </w:del>
        <w:del w:id="17" w:author="李 巧云" w:date="2019-10-07T14:59:00Z">
          <w:r w:rsidRPr="00585C82" w:rsidDel="00455EE8">
            <w:rPr>
              <w:rFonts w:ascii="黑体" w:eastAsia="黑体" w:hAnsi="黑体" w:cs="宋体" w:hint="eastAsia"/>
              <w:kern w:val="0"/>
              <w:szCs w:val="21"/>
              <w:rPrChange w:id="18" w:author="李 巧云" w:date="2019-10-07T13:13:00Z">
                <w:rPr>
                  <w:rFonts w:ascii="宋体" w:hAnsi="宋体" w:cs="宋体"/>
                  <w:kern w:val="0"/>
                  <w:sz w:val="24"/>
                  <w:szCs w:val="24"/>
                </w:rPr>
              </w:rPrChange>
            </w:rPr>
            <w:delText>编号为</w:delText>
          </w:r>
        </w:del>
      </w:ins>
      <w:ins w:id="19" w:author="李 巧云" w:date="2019-10-07T14:59:00Z">
        <w:r w:rsidR="00455EE8">
          <w:rPr>
            <w:rFonts w:ascii="黑体" w:eastAsia="黑体" w:hAnsi="黑体" w:cs="宋体" w:hint="eastAsia"/>
            <w:kern w:val="0"/>
            <w:szCs w:val="21"/>
          </w:rPr>
          <w:t>（</w:t>
        </w:r>
      </w:ins>
      <w:ins w:id="20" w:author="Windows 用户" w:date="2019-10-06T17:23:00Z">
        <w:r w:rsidRPr="00585C82">
          <w:rPr>
            <w:rFonts w:ascii="黑体" w:eastAsia="黑体" w:hAnsi="黑体" w:cs="宋体"/>
            <w:kern w:val="0"/>
            <w:szCs w:val="21"/>
            <w:rPrChange w:id="21" w:author="李 巧云" w:date="2019-10-07T13:13:00Z">
              <w:rPr>
                <w:rFonts w:ascii="宋体" w:hAnsi="宋体" w:cs="宋体"/>
                <w:kern w:val="0"/>
                <w:sz w:val="24"/>
                <w:szCs w:val="24"/>
              </w:rPr>
            </w:rPrChange>
          </w:rPr>
          <w:t>615</w:t>
        </w:r>
      </w:ins>
      <w:ins w:id="22" w:author="李 巧云" w:date="2019-10-07T14:59:00Z">
        <w:r w:rsidR="00455EE8">
          <w:rPr>
            <w:rFonts w:ascii="黑体" w:eastAsia="黑体" w:hAnsi="黑体" w:cs="宋体" w:hint="eastAsia"/>
            <w:kern w:val="0"/>
            <w:szCs w:val="21"/>
          </w:rPr>
          <w:t>）</w:t>
        </w:r>
      </w:ins>
      <w:ins w:id="23" w:author="Windows 用户" w:date="2019-10-06T17:23:00Z">
        <w:r w:rsidRPr="00585C82">
          <w:rPr>
            <w:rFonts w:ascii="黑体" w:eastAsia="黑体" w:hAnsi="黑体" w:cs="宋体" w:hint="eastAsia"/>
            <w:kern w:val="0"/>
            <w:szCs w:val="21"/>
            <w:rPrChange w:id="24" w:author="李 巧云" w:date="2019-10-07T13:13:00Z">
              <w:rPr>
                <w:rFonts w:ascii="宋体" w:hAnsi="宋体" w:cs="宋体" w:hint="eastAsia"/>
                <w:kern w:val="0"/>
                <w:sz w:val="24"/>
                <w:szCs w:val="24"/>
              </w:rPr>
            </w:rPrChange>
          </w:rPr>
          <w:t>，</w:t>
        </w:r>
        <w:r w:rsidRPr="00585C82">
          <w:rPr>
            <w:rFonts w:ascii="黑体" w:eastAsia="黑体" w:hAnsi="黑体" w:hint="eastAsia"/>
            <w:szCs w:val="21"/>
            <w:rPrChange w:id="25" w:author="李 巧云" w:date="2019-10-07T13:13:00Z">
              <w:rPr>
                <w:rFonts w:hint="eastAsia"/>
              </w:rPr>
            </w:rPrChange>
          </w:rPr>
          <w:t>总分是</w:t>
        </w:r>
        <w:r w:rsidRPr="00585C82">
          <w:rPr>
            <w:rFonts w:ascii="黑体" w:eastAsia="黑体" w:hAnsi="黑体"/>
            <w:szCs w:val="21"/>
            <w:rPrChange w:id="26" w:author="李 巧云" w:date="2019-10-07T13:13:00Z">
              <w:rPr/>
            </w:rPrChange>
          </w:rPr>
          <w:t>150</w:t>
        </w:r>
        <w:r w:rsidRPr="00585C82">
          <w:rPr>
            <w:rFonts w:ascii="黑体" w:eastAsia="黑体" w:hAnsi="黑体" w:hint="eastAsia"/>
            <w:szCs w:val="21"/>
            <w:rPrChange w:id="27" w:author="李 巧云" w:date="2019-10-07T13:13:00Z">
              <w:rPr>
                <w:rFonts w:hint="eastAsia"/>
              </w:rPr>
            </w:rPrChange>
          </w:rPr>
          <w:t>分</w:t>
        </w:r>
      </w:ins>
    </w:p>
    <w:p w14:paraId="46D18F19" w14:textId="77777777" w:rsidR="00C4001E" w:rsidRPr="00C4001E" w:rsidRDefault="00C4001E">
      <w:pPr>
        <w:widowControl/>
        <w:jc w:val="left"/>
        <w:pPrChange w:id="28" w:author="李 巧云" w:date="2019-10-07T13:13:00Z">
          <w:pPr>
            <w:jc w:val="center"/>
          </w:pPr>
        </w:pPrChange>
      </w:pPr>
    </w:p>
    <w:p w14:paraId="0BC14636" w14:textId="77777777" w:rsidR="00585C82" w:rsidRPr="005D7633" w:rsidRDefault="00585C82" w:rsidP="00585C82">
      <w:pPr>
        <w:rPr>
          <w:ins w:id="29" w:author="李 巧云" w:date="2019-10-07T13:12:00Z"/>
          <w:rFonts w:ascii="黑体" w:eastAsia="黑体" w:hAnsi="黑体"/>
          <w:szCs w:val="21"/>
          <w:rPrChange w:id="30" w:author="李 巧云" w:date="2019-10-07T13:59:00Z">
            <w:rPr>
              <w:ins w:id="31" w:author="李 巧云" w:date="2019-10-07T13:12:00Z"/>
              <w:rFonts w:ascii="黑体" w:eastAsia="黑体" w:hAnsi="黑体"/>
              <w:sz w:val="24"/>
              <w:szCs w:val="24"/>
            </w:rPr>
          </w:rPrChange>
        </w:rPr>
      </w:pPr>
      <w:ins w:id="32" w:author="李 巧云" w:date="2019-10-07T13:12:00Z">
        <w:r w:rsidRPr="005D7633">
          <w:rPr>
            <w:rFonts w:ascii="黑体" w:eastAsia="黑体" w:hAnsi="黑体" w:hint="eastAsia"/>
            <w:szCs w:val="21"/>
            <w:rPrChange w:id="33" w:author="李 巧云" w:date="2019-10-07T13:59:00Z">
              <w:rPr>
                <w:rFonts w:ascii="黑体" w:eastAsia="黑体" w:hAnsi="黑体" w:hint="eastAsia"/>
                <w:sz w:val="24"/>
                <w:szCs w:val="24"/>
              </w:rPr>
            </w:rPrChange>
          </w:rPr>
          <w:t>Ⅰ</w:t>
        </w:r>
        <w:r w:rsidRPr="005D7633">
          <w:rPr>
            <w:rFonts w:ascii="黑体" w:eastAsia="黑体" w:hAnsi="黑体"/>
            <w:szCs w:val="21"/>
            <w:rPrChange w:id="34" w:author="李 巧云" w:date="2019-10-07T13:59:00Z">
              <w:rPr>
                <w:rFonts w:ascii="黑体" w:eastAsia="黑体" w:hAnsi="黑体"/>
                <w:sz w:val="24"/>
                <w:szCs w:val="24"/>
              </w:rPr>
            </w:rPrChange>
          </w:rPr>
          <w:t xml:space="preserve">．考试性质  </w:t>
        </w:r>
      </w:ins>
    </w:p>
    <w:p w14:paraId="10AF2B4F" w14:textId="77777777" w:rsidR="00585C82" w:rsidRDefault="00585C82" w:rsidP="00585C82">
      <w:pPr>
        <w:ind w:firstLineChars="200" w:firstLine="420"/>
        <w:rPr>
          <w:ins w:id="35" w:author="李 巧云" w:date="2019-10-07T13:12:00Z"/>
          <w:rFonts w:ascii="黑体" w:eastAsia="黑体" w:hAnsi="黑体"/>
        </w:rPr>
      </w:pPr>
      <w:ins w:id="36" w:author="李 巧云" w:date="2019-10-07T13:12:00Z">
        <w:r w:rsidRPr="00A65B01">
          <w:rPr>
            <w:rFonts w:ascii="黑体" w:eastAsia="黑体" w:hAnsi="黑体" w:hint="eastAsia"/>
          </w:rPr>
          <w:t>《植物学》考试大纲适用于湖南农业大学</w:t>
        </w:r>
        <w:r>
          <w:rPr>
            <w:rFonts w:ascii="黑体" w:eastAsia="黑体" w:hAnsi="黑体" w:hint="eastAsia"/>
          </w:rPr>
          <w:t>农学、</w:t>
        </w:r>
        <w:r w:rsidRPr="00A65B01">
          <w:rPr>
            <w:rFonts w:ascii="黑体" w:eastAsia="黑体" w:hAnsi="黑体" w:hint="eastAsia"/>
          </w:rPr>
          <w:t>园艺、植保等植物生产类专业的硕士研究生入学考试</w:t>
        </w:r>
        <w:r>
          <w:rPr>
            <w:rFonts w:ascii="黑体" w:eastAsia="黑体" w:hAnsi="黑体" w:hint="eastAsia"/>
          </w:rPr>
          <w:t>。</w:t>
        </w:r>
        <w:r w:rsidRPr="00EC52CB">
          <w:rPr>
            <w:rFonts w:ascii="黑体" w:eastAsia="黑体" w:hAnsi="黑体" w:hint="eastAsia"/>
          </w:rPr>
          <w:t>要求考生能熟练掌握有关基本概念，掌握植物形态解剖特征，系统掌握植物分类与系统发育知识，并具有综合运用所学知识分析问题和解决问题的能力。</w:t>
        </w:r>
      </w:ins>
    </w:p>
    <w:p w14:paraId="2B1D3730" w14:textId="4DF3D625" w:rsidR="00585C82" w:rsidRPr="005D7633" w:rsidRDefault="00585C82" w:rsidP="00585C82">
      <w:pPr>
        <w:rPr>
          <w:ins w:id="37" w:author="李 巧云" w:date="2019-10-07T13:12:00Z"/>
          <w:rFonts w:ascii="黑体" w:eastAsia="黑体" w:hAnsi="黑体"/>
          <w:szCs w:val="21"/>
          <w:rPrChange w:id="38" w:author="李 巧云" w:date="2019-10-07T13:59:00Z">
            <w:rPr>
              <w:ins w:id="39" w:author="李 巧云" w:date="2019-10-07T13:12:00Z"/>
              <w:rFonts w:ascii="黑体" w:eastAsia="黑体" w:hAnsi="黑体"/>
              <w:sz w:val="24"/>
              <w:szCs w:val="24"/>
            </w:rPr>
          </w:rPrChange>
        </w:rPr>
      </w:pPr>
      <w:ins w:id="40" w:author="李 巧云" w:date="2019-10-07T13:12:00Z">
        <w:r w:rsidRPr="005D7633">
          <w:rPr>
            <w:rFonts w:ascii="黑体" w:eastAsia="黑体" w:hAnsi="黑体" w:hint="eastAsia"/>
            <w:szCs w:val="21"/>
            <w:rPrChange w:id="41" w:author="李 巧云" w:date="2019-10-07T13:59:00Z">
              <w:rPr>
                <w:rFonts w:ascii="黑体" w:eastAsia="黑体" w:hAnsi="黑体" w:hint="eastAsia"/>
                <w:sz w:val="24"/>
                <w:szCs w:val="24"/>
              </w:rPr>
            </w:rPrChange>
          </w:rPr>
          <w:t>Ⅱ</w:t>
        </w:r>
        <w:r w:rsidRPr="005D7633">
          <w:rPr>
            <w:rFonts w:ascii="黑体" w:eastAsia="黑体" w:hAnsi="黑体"/>
            <w:szCs w:val="21"/>
            <w:rPrChange w:id="42" w:author="李 巧云" w:date="2019-10-07T13:59:00Z">
              <w:rPr>
                <w:rFonts w:ascii="黑体" w:eastAsia="黑体" w:hAnsi="黑体"/>
                <w:sz w:val="24"/>
                <w:szCs w:val="24"/>
              </w:rPr>
            </w:rPrChange>
          </w:rPr>
          <w:t>．</w:t>
        </w:r>
      </w:ins>
      <w:ins w:id="43" w:author="李 巧云" w:date="2019-10-07T14:23:00Z">
        <w:r w:rsidR="00B92B0A">
          <w:rPr>
            <w:rFonts w:ascii="黑体" w:eastAsia="黑体" w:hAnsi="黑体" w:hint="eastAsia"/>
            <w:szCs w:val="21"/>
          </w:rPr>
          <w:t>考试</w:t>
        </w:r>
      </w:ins>
      <w:ins w:id="44" w:author="李 巧云" w:date="2019-10-07T13:12:00Z">
        <w:r w:rsidRPr="005D7633">
          <w:rPr>
            <w:rFonts w:ascii="黑体" w:eastAsia="黑体" w:hAnsi="黑体"/>
            <w:szCs w:val="21"/>
            <w:rPrChange w:id="45" w:author="李 巧云" w:date="2019-10-07T13:59:00Z">
              <w:rPr>
                <w:rFonts w:ascii="黑体" w:eastAsia="黑体" w:hAnsi="黑体"/>
                <w:sz w:val="24"/>
                <w:szCs w:val="24"/>
              </w:rPr>
            </w:rPrChange>
          </w:rPr>
          <w:t>目标</w:t>
        </w:r>
      </w:ins>
    </w:p>
    <w:p w14:paraId="3AA6EA48" w14:textId="27B433EF" w:rsidR="001F5AB5" w:rsidRPr="00332797" w:rsidDel="00585C82" w:rsidRDefault="00585C82">
      <w:pPr>
        <w:ind w:firstLineChars="200" w:firstLine="420"/>
        <w:rPr>
          <w:del w:id="46" w:author="李 巧云" w:date="2019-10-07T13:12:00Z"/>
          <w:rFonts w:ascii="黑体" w:eastAsia="黑体" w:hAnsi="黑体"/>
          <w:color w:val="FF0000"/>
          <w:szCs w:val="21"/>
          <w:rPrChange w:id="47" w:author="李 巧云" w:date="2019-10-07T15:00:00Z">
            <w:rPr>
              <w:del w:id="48" w:author="李 巧云" w:date="2019-10-07T13:12:00Z"/>
              <w:rFonts w:ascii="黑体" w:eastAsia="黑体" w:hAnsi="黑体"/>
            </w:rPr>
          </w:rPrChange>
        </w:rPr>
        <w:pPrChange w:id="49" w:author="李 巧云" w:date="2019-10-07T13:14:00Z">
          <w:pPr/>
        </w:pPrChange>
      </w:pPr>
      <w:bookmarkStart w:id="50" w:name="_GoBack"/>
      <w:ins w:id="51" w:author="李 巧云" w:date="2019-10-07T13:12:00Z">
        <w:r w:rsidRPr="00332797">
          <w:rPr>
            <w:rFonts w:ascii="黑体" w:eastAsia="黑体" w:hAnsi="黑体" w:hint="eastAsia"/>
            <w:szCs w:val="21"/>
            <w:rPrChange w:id="52" w:author="李 巧云" w:date="2019-10-07T15:00:00Z">
              <w:rPr>
                <w:rFonts w:ascii="黑体" w:eastAsia="黑体" w:hAnsi="黑体" w:hint="eastAsia"/>
              </w:rPr>
            </w:rPrChange>
          </w:rPr>
          <w:t>植物学考试主要内容包括植物细胞与组织、植物营养器官和生殖器官的形态结构与发育、植物分类与系统发育几大部分。</w:t>
        </w:r>
      </w:ins>
      <w:del w:id="53" w:author="李 巧云" w:date="2019-10-07T13:12:00Z">
        <w:r w:rsidR="001F5AB5" w:rsidRPr="00332797" w:rsidDel="00585C82">
          <w:rPr>
            <w:rFonts w:ascii="黑体" w:eastAsia="黑体" w:hAnsi="黑体" w:hint="eastAsia"/>
            <w:color w:val="FF0000"/>
            <w:szCs w:val="21"/>
            <w:rPrChange w:id="54" w:author="李 巧云" w:date="2019-10-07T15:00:00Z">
              <w:rPr>
                <w:rFonts w:ascii="黑体" w:eastAsia="黑体" w:hAnsi="黑体" w:hint="eastAsia"/>
              </w:rPr>
            </w:rPrChange>
          </w:rPr>
          <w:delText>Ⅰ</w:delText>
        </w:r>
        <w:r w:rsidR="001F5AB5" w:rsidRPr="00332797" w:rsidDel="00585C82">
          <w:rPr>
            <w:rFonts w:ascii="黑体" w:eastAsia="黑体" w:hAnsi="黑体"/>
            <w:color w:val="FF0000"/>
            <w:szCs w:val="21"/>
            <w:rPrChange w:id="55" w:author="李 巧云" w:date="2019-10-07T15:00:00Z">
              <w:rPr>
                <w:rFonts w:ascii="黑体" w:eastAsia="黑体" w:hAnsi="黑体"/>
              </w:rPr>
            </w:rPrChange>
          </w:rPr>
          <w:delText>．考试性质</w:delText>
        </w:r>
      </w:del>
    </w:p>
    <w:p w14:paraId="0F69A756" w14:textId="7ED8D4AD" w:rsidR="000602C2" w:rsidRPr="00332797" w:rsidDel="00585C82" w:rsidRDefault="000602C2">
      <w:pPr>
        <w:ind w:firstLineChars="200" w:firstLine="420"/>
        <w:rPr>
          <w:del w:id="56" w:author="李 巧云" w:date="2019-10-07T13:12:00Z"/>
          <w:rFonts w:ascii="黑体" w:eastAsia="黑体" w:hAnsi="黑体"/>
          <w:color w:val="FF0000"/>
          <w:szCs w:val="21"/>
          <w:rPrChange w:id="57" w:author="李 巧云" w:date="2019-10-07T15:00:00Z">
            <w:rPr>
              <w:del w:id="58" w:author="李 巧云" w:date="2019-10-07T13:12:00Z"/>
              <w:rFonts w:ascii="黑体" w:eastAsia="黑体" w:hAnsi="黑体"/>
            </w:rPr>
          </w:rPrChange>
        </w:rPr>
        <w:pPrChange w:id="59" w:author="李 巧云" w:date="2019-10-07T13:14:00Z">
          <w:pPr/>
        </w:pPrChange>
      </w:pPr>
      <w:del w:id="60" w:author="李 巧云" w:date="2019-10-07T13:12:00Z">
        <w:r w:rsidRPr="00332797" w:rsidDel="00585C82">
          <w:rPr>
            <w:rFonts w:ascii="黑体" w:eastAsia="黑体" w:hAnsi="黑体"/>
            <w:color w:val="FF0000"/>
            <w:szCs w:val="21"/>
            <w:rPrChange w:id="61" w:author="李 巧云" w:date="2019-10-07T15:00:00Z">
              <w:rPr>
                <w:rFonts w:ascii="黑体" w:eastAsia="黑体" w:hAnsi="黑体"/>
              </w:rPr>
            </w:rPrChange>
          </w:rPr>
          <w:delText xml:space="preserve">     </w:delText>
        </w:r>
        <w:r w:rsidR="00B166FD" w:rsidRPr="00332797" w:rsidDel="00585C82">
          <w:rPr>
            <w:rFonts w:ascii="黑体" w:eastAsia="黑体" w:hAnsi="黑体" w:hint="eastAsia"/>
            <w:color w:val="FF0000"/>
            <w:szCs w:val="21"/>
            <w:rPrChange w:id="62" w:author="李 巧云" w:date="2019-10-07T15:00:00Z">
              <w:rPr>
                <w:rFonts w:ascii="黑体" w:eastAsia="黑体" w:hAnsi="黑体" w:hint="eastAsia"/>
              </w:rPr>
            </w:rPrChange>
          </w:rPr>
          <w:delText>《植物学》考试大纲适用于</w:delText>
        </w:r>
      </w:del>
      <w:ins w:id="63" w:author="Windows 用户" w:date="2019-10-06T13:50:00Z">
        <w:del w:id="64" w:author="李 巧云" w:date="2019-10-07T13:12:00Z">
          <w:r w:rsidR="00555656" w:rsidRPr="00332797" w:rsidDel="00585C82">
            <w:rPr>
              <w:rFonts w:ascii="黑体" w:eastAsia="黑体" w:hAnsi="黑体" w:hint="eastAsia"/>
              <w:color w:val="FF0000"/>
              <w:szCs w:val="21"/>
              <w:rPrChange w:id="65" w:author="李 巧云" w:date="2019-10-07T15:00:00Z">
                <w:rPr>
                  <w:rFonts w:ascii="黑体" w:eastAsia="黑体" w:hAnsi="黑体" w:hint="eastAsia"/>
                </w:rPr>
              </w:rPrChange>
            </w:rPr>
            <w:delText>湖南农业大学园艺、植保等植物生产类专业的硕士研究生入学考试。</w:delText>
          </w:r>
        </w:del>
      </w:ins>
      <w:del w:id="66" w:author="李 巧云" w:date="2019-10-07T13:12:00Z">
        <w:r w:rsidR="00B166FD" w:rsidRPr="00332797" w:rsidDel="00585C82">
          <w:rPr>
            <w:rFonts w:ascii="黑体" w:eastAsia="黑体" w:hAnsi="黑体" w:hint="eastAsia"/>
            <w:color w:val="FF0000"/>
            <w:szCs w:val="21"/>
            <w:rPrChange w:id="67" w:author="李 巧云" w:date="2019-10-07T15:00:00Z">
              <w:rPr>
                <w:rFonts w:ascii="黑体" w:eastAsia="黑体" w:hAnsi="黑体" w:hint="eastAsia"/>
              </w:rPr>
            </w:rPrChange>
          </w:rPr>
          <w:delText>中国科学院研究生院生态学、植物学和植物生理学等专业的硕士研究生入学考试。主要内容包括</w:delText>
        </w:r>
      </w:del>
      <w:ins w:id="68" w:author="Windows 用户" w:date="2019-10-06T14:04:00Z">
        <w:del w:id="69" w:author="李 巧云" w:date="2019-10-07T13:12:00Z">
          <w:r w:rsidR="0089049B" w:rsidRPr="00332797" w:rsidDel="00585C82">
            <w:rPr>
              <w:rFonts w:ascii="黑体" w:eastAsia="黑体" w:hAnsi="黑体" w:hint="eastAsia"/>
              <w:color w:val="FF0000"/>
              <w:szCs w:val="21"/>
              <w:rPrChange w:id="70" w:author="李 巧云" w:date="2019-10-07T15:00:00Z">
                <w:rPr>
                  <w:rFonts w:ascii="黑体" w:eastAsia="黑体" w:hAnsi="黑体" w:hint="eastAsia"/>
                </w:rPr>
              </w:rPrChange>
            </w:rPr>
            <w:delText>植物的细胞与组织、植物营养器官和生殖器官的形态结构与发育、植物分类与系统发育几大部分。</w:delText>
          </w:r>
        </w:del>
      </w:ins>
      <w:del w:id="71" w:author="李 巧云" w:date="2019-10-07T13:12:00Z">
        <w:r w:rsidR="00B166FD" w:rsidRPr="00332797" w:rsidDel="00585C82">
          <w:rPr>
            <w:rFonts w:ascii="黑体" w:eastAsia="黑体" w:hAnsi="黑体" w:hint="eastAsia"/>
            <w:color w:val="FF0000"/>
            <w:szCs w:val="21"/>
            <w:rPrChange w:id="72" w:author="李 巧云" w:date="2019-10-07T15:00:00Z">
              <w:rPr>
                <w:rFonts w:ascii="黑体" w:eastAsia="黑体" w:hAnsi="黑体" w:hint="eastAsia"/>
              </w:rPr>
            </w:rPrChange>
          </w:rPr>
          <w:delText>植物的细胞与组织、植物体的形态结构与发育、植物的繁殖、植物分类与系统发育以及植物分子生物学五大部分。要求考生能熟练掌握有关基本概念，掌握植物形态解剖特征，系统掌握植物分类与系统发育知识，并具有综合运用所学知识分析问题和解决问题的能力。</w:delText>
        </w:r>
      </w:del>
    </w:p>
    <w:p w14:paraId="573A19B5" w14:textId="1C3461DE" w:rsidR="00BF24A8" w:rsidRPr="00332797" w:rsidDel="00585C82" w:rsidRDefault="00BF24A8">
      <w:pPr>
        <w:ind w:firstLineChars="200" w:firstLine="420"/>
        <w:rPr>
          <w:del w:id="73" w:author="李 巧云" w:date="2019-10-07T13:12:00Z"/>
          <w:rFonts w:ascii="黑体" w:eastAsia="黑体" w:hAnsi="黑体"/>
          <w:szCs w:val="21"/>
          <w:rPrChange w:id="74" w:author="李 巧云" w:date="2019-10-07T15:00:00Z">
            <w:rPr>
              <w:del w:id="75" w:author="李 巧云" w:date="2019-10-07T13:12:00Z"/>
              <w:rFonts w:ascii="黑体" w:eastAsia="黑体" w:hAnsi="黑体"/>
            </w:rPr>
          </w:rPrChange>
        </w:rPr>
        <w:pPrChange w:id="76" w:author="李 巧云" w:date="2019-10-07T13:14:00Z">
          <w:pPr/>
        </w:pPrChange>
      </w:pPr>
    </w:p>
    <w:p w14:paraId="3076ABC4" w14:textId="187B24D8" w:rsidR="001F5AB5" w:rsidRPr="00332797" w:rsidDel="00585C82" w:rsidRDefault="001F5AB5">
      <w:pPr>
        <w:ind w:firstLineChars="200" w:firstLine="420"/>
        <w:rPr>
          <w:del w:id="77" w:author="李 巧云" w:date="2019-10-07T13:12:00Z"/>
          <w:rFonts w:ascii="黑体" w:eastAsia="黑体" w:hAnsi="黑体"/>
          <w:szCs w:val="21"/>
          <w:rPrChange w:id="78" w:author="李 巧云" w:date="2019-10-07T15:00:00Z">
            <w:rPr>
              <w:del w:id="79" w:author="李 巧云" w:date="2019-10-07T13:12:00Z"/>
            </w:rPr>
          </w:rPrChange>
        </w:rPr>
        <w:pPrChange w:id="80" w:author="李 巧云" w:date="2019-10-07T13:14:00Z">
          <w:pPr/>
        </w:pPrChange>
      </w:pPr>
      <w:del w:id="81" w:author="李 巧云" w:date="2019-10-07T13:12:00Z">
        <w:r w:rsidRPr="00332797" w:rsidDel="00585C82">
          <w:rPr>
            <w:rFonts w:hint="eastAsia"/>
            <w:szCs w:val="21"/>
            <w:rPrChange w:id="82" w:author="李 巧云" w:date="2019-10-07T15:00:00Z">
              <w:rPr>
                <w:rFonts w:hint="eastAsia"/>
              </w:rPr>
            </w:rPrChange>
          </w:rPr>
          <w:delText xml:space="preserve">　</w:delText>
        </w:r>
        <w:r w:rsidRPr="00332797" w:rsidDel="00585C82">
          <w:rPr>
            <w:szCs w:val="21"/>
            <w:rPrChange w:id="83" w:author="李 巧云" w:date="2019-10-07T15:00:00Z">
              <w:rPr/>
            </w:rPrChange>
          </w:rPr>
          <w:delText xml:space="preserve"> </w:delText>
        </w:r>
        <w:r w:rsidRPr="00332797" w:rsidDel="00585C82">
          <w:rPr>
            <w:rFonts w:hint="eastAsia"/>
            <w:szCs w:val="21"/>
            <w:rPrChange w:id="84" w:author="李 巧云" w:date="2019-10-07T15:00:00Z">
              <w:rPr>
                <w:rFonts w:hint="eastAsia"/>
              </w:rPr>
            </w:rPrChange>
          </w:rPr>
          <w:delText xml:space="preserve">　</w:delText>
        </w:r>
        <w:r w:rsidR="00BF24A8" w:rsidRPr="00332797" w:rsidDel="00585C82">
          <w:rPr>
            <w:rFonts w:ascii="黑体" w:eastAsia="黑体" w:hAnsi="黑体" w:hint="eastAsia"/>
            <w:szCs w:val="21"/>
            <w:rPrChange w:id="85" w:author="李 巧云" w:date="2019-10-07T15:00:00Z">
              <w:rPr>
                <w:rFonts w:ascii="黑体" w:eastAsia="黑体" w:hAnsi="黑体" w:hint="eastAsia"/>
              </w:rPr>
            </w:rPrChange>
          </w:rPr>
          <w:delText>《植物学》考试大纲适用于湖南农业大学园艺、植保等植物生产类专业的硕士研究生入学考试。</w:delText>
        </w:r>
        <w:r w:rsidRPr="00332797" w:rsidDel="00585C82">
          <w:rPr>
            <w:rFonts w:ascii="黑体" w:eastAsia="黑体" w:hAnsi="黑体" w:hint="eastAsia"/>
            <w:szCs w:val="21"/>
            <w:rPrChange w:id="86" w:author="李 巧云" w:date="2019-10-07T15:00:00Z">
              <w:rPr>
                <w:rFonts w:hint="eastAsia"/>
              </w:rPr>
            </w:rPrChange>
          </w:rPr>
          <w:delText>其目的是科学、公平、有效地测试考生掌握大学本科阶段</w:delText>
        </w:r>
        <w:r w:rsidR="000602C2" w:rsidRPr="00332797" w:rsidDel="00585C82">
          <w:rPr>
            <w:rFonts w:ascii="黑体" w:eastAsia="黑体" w:hAnsi="黑体" w:hint="eastAsia"/>
            <w:szCs w:val="21"/>
            <w:rPrChange w:id="87" w:author="李 巧云" w:date="2019-10-07T15:00:00Z">
              <w:rPr>
                <w:rFonts w:hint="eastAsia"/>
              </w:rPr>
            </w:rPrChange>
          </w:rPr>
          <w:delText>植物学</w:delText>
        </w:r>
        <w:r w:rsidRPr="00332797" w:rsidDel="00585C82">
          <w:rPr>
            <w:rFonts w:ascii="黑体" w:eastAsia="黑体" w:hAnsi="黑体" w:hint="eastAsia"/>
            <w:szCs w:val="21"/>
            <w:rPrChange w:id="88" w:author="李 巧云" w:date="2019-10-07T15:00:00Z">
              <w:rPr>
                <w:rFonts w:hint="eastAsia"/>
              </w:rPr>
            </w:rPrChange>
          </w:rPr>
          <w:delText>课的基本知识、基本</w:delText>
        </w:r>
        <w:r w:rsidR="007A5098" w:rsidRPr="00332797" w:rsidDel="00585C82">
          <w:rPr>
            <w:rFonts w:ascii="黑体" w:eastAsia="黑体" w:hAnsi="黑体" w:hint="eastAsia"/>
            <w:szCs w:val="21"/>
            <w:rPrChange w:id="89" w:author="李 巧云" w:date="2019-10-07T15:00:00Z">
              <w:rPr>
                <w:rFonts w:hint="eastAsia"/>
              </w:rPr>
            </w:rPrChange>
          </w:rPr>
          <w:delText>技能</w:delText>
        </w:r>
        <w:r w:rsidRPr="00332797" w:rsidDel="00585C82">
          <w:rPr>
            <w:rFonts w:ascii="黑体" w:eastAsia="黑体" w:hAnsi="黑体" w:hint="eastAsia"/>
            <w:szCs w:val="21"/>
            <w:rPrChange w:id="90" w:author="李 巧云" w:date="2019-10-07T15:00:00Z">
              <w:rPr>
                <w:rFonts w:hint="eastAsia"/>
              </w:rPr>
            </w:rPrChange>
          </w:rPr>
          <w:delText>，以及</w:delText>
        </w:r>
        <w:r w:rsidR="000602C2" w:rsidRPr="00332797" w:rsidDel="00585C82">
          <w:rPr>
            <w:rFonts w:ascii="黑体" w:eastAsia="黑体" w:hAnsi="黑体" w:hint="eastAsia"/>
            <w:szCs w:val="21"/>
            <w:rPrChange w:id="91" w:author="李 巧云" w:date="2019-10-07T15:00:00Z">
              <w:rPr>
                <w:rFonts w:hint="eastAsia"/>
              </w:rPr>
            </w:rPrChange>
          </w:rPr>
          <w:delText>运用植物学的</w:delText>
        </w:r>
        <w:r w:rsidRPr="00332797" w:rsidDel="00585C82">
          <w:rPr>
            <w:rFonts w:ascii="黑体" w:eastAsia="黑体" w:hAnsi="黑体" w:hint="eastAsia"/>
            <w:szCs w:val="21"/>
            <w:rPrChange w:id="92" w:author="李 巧云" w:date="2019-10-07T15:00:00Z">
              <w:rPr>
                <w:rFonts w:hint="eastAsia"/>
              </w:rPr>
            </w:rPrChange>
          </w:rPr>
          <w:delText>方法</w:delText>
        </w:r>
        <w:r w:rsidR="0028017A" w:rsidRPr="00332797" w:rsidDel="00585C82">
          <w:rPr>
            <w:rFonts w:ascii="黑体" w:eastAsia="黑体" w:hAnsi="黑体" w:hint="eastAsia"/>
            <w:szCs w:val="21"/>
            <w:rPrChange w:id="93" w:author="李 巧云" w:date="2019-10-07T15:00:00Z">
              <w:rPr>
                <w:rFonts w:hint="eastAsia"/>
              </w:rPr>
            </w:rPrChange>
          </w:rPr>
          <w:delText>分析和解决问题的能力</w:delText>
        </w:r>
        <w:r w:rsidRPr="00332797" w:rsidDel="00585C82">
          <w:rPr>
            <w:rFonts w:ascii="黑体" w:eastAsia="黑体" w:hAnsi="黑体" w:hint="eastAsia"/>
            <w:szCs w:val="21"/>
            <w:rPrChange w:id="94" w:author="李 巧云" w:date="2019-10-07T15:00:00Z">
              <w:rPr>
                <w:rFonts w:hint="eastAsia"/>
              </w:rPr>
            </w:rPrChange>
          </w:rPr>
          <w:delText>，评价的标准是高等学校本科毕业生能达到的及格或及格以上水平，以保证被录取者具有基本的</w:delText>
        </w:r>
        <w:r w:rsidR="0028017A" w:rsidRPr="00332797" w:rsidDel="00585C82">
          <w:rPr>
            <w:rFonts w:ascii="黑体" w:eastAsia="黑体" w:hAnsi="黑体" w:hint="eastAsia"/>
            <w:szCs w:val="21"/>
            <w:rPrChange w:id="95" w:author="李 巧云" w:date="2019-10-07T15:00:00Z">
              <w:rPr>
                <w:rFonts w:hint="eastAsia"/>
              </w:rPr>
            </w:rPrChange>
          </w:rPr>
          <w:delText>植物学</w:delText>
        </w:r>
        <w:r w:rsidRPr="00332797" w:rsidDel="00585C82">
          <w:rPr>
            <w:rFonts w:ascii="黑体" w:eastAsia="黑体" w:hAnsi="黑体" w:hint="eastAsia"/>
            <w:szCs w:val="21"/>
            <w:rPrChange w:id="96" w:author="李 巧云" w:date="2019-10-07T15:00:00Z">
              <w:rPr>
                <w:rFonts w:hint="eastAsia"/>
              </w:rPr>
            </w:rPrChange>
          </w:rPr>
          <w:delText>素质，并有利于各高等院校和科研院所在专业上择优选拔。</w:delText>
        </w:r>
      </w:del>
    </w:p>
    <w:p w14:paraId="53A84F59" w14:textId="60CC5359" w:rsidR="001F5AB5" w:rsidRPr="00332797" w:rsidDel="00585C82" w:rsidRDefault="001F5AB5">
      <w:pPr>
        <w:ind w:firstLineChars="200" w:firstLine="420"/>
        <w:rPr>
          <w:del w:id="97" w:author="李 巧云" w:date="2019-10-07T13:12:00Z"/>
          <w:rFonts w:ascii="黑体" w:eastAsia="黑体" w:hAnsi="黑体"/>
          <w:szCs w:val="21"/>
          <w:rPrChange w:id="98" w:author="李 巧云" w:date="2019-10-07T15:00:00Z">
            <w:rPr>
              <w:del w:id="99" w:author="李 巧云" w:date="2019-10-07T13:12:00Z"/>
              <w:rFonts w:ascii="黑体" w:eastAsia="黑体" w:hAnsi="黑体"/>
            </w:rPr>
          </w:rPrChange>
        </w:rPr>
        <w:pPrChange w:id="100" w:author="李 巧云" w:date="2019-10-07T13:14:00Z">
          <w:pPr/>
        </w:pPrChange>
      </w:pPr>
      <w:del w:id="101" w:author="李 巧云" w:date="2019-10-07T13:12:00Z">
        <w:r w:rsidRPr="00332797" w:rsidDel="00585C82">
          <w:rPr>
            <w:rFonts w:ascii="黑体" w:eastAsia="黑体" w:hAnsi="黑体" w:hint="eastAsia"/>
            <w:szCs w:val="21"/>
            <w:rPrChange w:id="102" w:author="李 巧云" w:date="2019-10-07T15:00:00Z">
              <w:rPr>
                <w:rFonts w:ascii="黑体" w:eastAsia="黑体" w:hAnsi="黑体" w:hint="eastAsia"/>
              </w:rPr>
            </w:rPrChange>
          </w:rPr>
          <w:delText>Ⅱ</w:delText>
        </w:r>
        <w:r w:rsidRPr="00332797" w:rsidDel="00585C82">
          <w:rPr>
            <w:rFonts w:ascii="黑体" w:eastAsia="黑体" w:hAnsi="黑体"/>
            <w:szCs w:val="21"/>
            <w:rPrChange w:id="103" w:author="李 巧云" w:date="2019-10-07T15:00:00Z">
              <w:rPr>
                <w:rFonts w:ascii="黑体" w:eastAsia="黑体" w:hAnsi="黑体"/>
              </w:rPr>
            </w:rPrChange>
          </w:rPr>
          <w:delText>．考查目标</w:delText>
        </w:r>
      </w:del>
    </w:p>
    <w:p w14:paraId="418BB3FD" w14:textId="1CBEADA9" w:rsidR="001225BE" w:rsidRPr="00332797" w:rsidDel="00585C82" w:rsidRDefault="007471D4">
      <w:pPr>
        <w:ind w:firstLineChars="200" w:firstLine="420"/>
        <w:rPr>
          <w:ins w:id="104" w:author="Windows 用户" w:date="2019-10-06T16:00:00Z"/>
          <w:del w:id="105" w:author="李 巧云" w:date="2019-10-07T13:12:00Z"/>
          <w:rFonts w:ascii="黑体" w:eastAsia="黑体" w:hAnsi="黑体"/>
          <w:szCs w:val="21"/>
          <w:rPrChange w:id="106" w:author="李 巧云" w:date="2019-10-07T15:00:00Z">
            <w:rPr>
              <w:ins w:id="107" w:author="Windows 用户" w:date="2019-10-06T16:00:00Z"/>
              <w:del w:id="108" w:author="李 巧云" w:date="2019-10-07T13:12:00Z"/>
              <w:rFonts w:ascii="黑体" w:eastAsia="黑体" w:hAnsi="黑体"/>
            </w:rPr>
          </w:rPrChange>
        </w:rPr>
      </w:pPr>
      <w:del w:id="109" w:author="李 巧云" w:date="2019-10-07T13:12:00Z">
        <w:r w:rsidRPr="00332797" w:rsidDel="00585C82">
          <w:rPr>
            <w:rFonts w:ascii="黑体" w:eastAsia="黑体" w:hAnsi="黑体" w:hint="eastAsia"/>
            <w:szCs w:val="21"/>
            <w:rPrChange w:id="110" w:author="李 巧云" w:date="2019-10-07T15:00:00Z">
              <w:rPr>
                <w:rFonts w:ascii="黑体" w:eastAsia="黑体" w:hAnsi="黑体" w:hint="eastAsia"/>
              </w:rPr>
            </w:rPrChange>
          </w:rPr>
          <w:delText>植物学考试</w:delText>
        </w:r>
        <w:r w:rsidR="001225BE" w:rsidRPr="00332797" w:rsidDel="00585C82">
          <w:rPr>
            <w:rFonts w:ascii="黑体" w:eastAsia="黑体" w:hAnsi="黑体" w:hint="eastAsia"/>
            <w:szCs w:val="21"/>
            <w:rPrChange w:id="111" w:author="李 巧云" w:date="2019-10-07T15:00:00Z">
              <w:rPr>
                <w:rFonts w:ascii="黑体" w:eastAsia="黑体" w:hAnsi="黑体" w:hint="eastAsia"/>
              </w:rPr>
            </w:rPrChange>
          </w:rPr>
          <w:delText>主要内容包括植物的细胞与组织、植物</w:delText>
        </w:r>
      </w:del>
      <w:ins w:id="112" w:author="Windows 用户" w:date="2019-10-03T18:24:00Z">
        <w:del w:id="113" w:author="李 巧云" w:date="2019-10-07T13:12:00Z">
          <w:r w:rsidR="002B12FA" w:rsidRPr="00332797" w:rsidDel="00585C82">
            <w:rPr>
              <w:rFonts w:ascii="黑体" w:eastAsia="黑体" w:hAnsi="黑体" w:hint="eastAsia"/>
              <w:szCs w:val="21"/>
              <w:rPrChange w:id="114" w:author="李 巧云" w:date="2019-10-07T15:00:00Z">
                <w:rPr>
                  <w:rFonts w:ascii="黑体" w:eastAsia="黑体" w:hAnsi="黑体" w:hint="eastAsia"/>
                </w:rPr>
              </w:rPrChange>
            </w:rPr>
            <w:delText>营养器官和生殖器官</w:delText>
          </w:r>
        </w:del>
      </w:ins>
      <w:del w:id="115" w:author="李 巧云" w:date="2019-10-07T13:12:00Z">
        <w:r w:rsidR="001225BE" w:rsidRPr="00332797" w:rsidDel="00585C82">
          <w:rPr>
            <w:rFonts w:ascii="黑体" w:eastAsia="黑体" w:hAnsi="黑体" w:hint="eastAsia"/>
            <w:szCs w:val="21"/>
            <w:rPrChange w:id="116" w:author="李 巧云" w:date="2019-10-07T15:00:00Z">
              <w:rPr>
                <w:rFonts w:ascii="黑体" w:eastAsia="黑体" w:hAnsi="黑体" w:hint="eastAsia"/>
              </w:rPr>
            </w:rPrChange>
          </w:rPr>
          <w:delText>体的形态结构与发育、植物的繁殖、植物分类与系统发育以及植物分子生物学五</w:delText>
        </w:r>
      </w:del>
      <w:ins w:id="117" w:author="Windows 用户" w:date="2019-10-03T18:25:00Z">
        <w:del w:id="118" w:author="李 巧云" w:date="2019-10-07T13:12:00Z">
          <w:r w:rsidR="002B12FA" w:rsidRPr="00332797" w:rsidDel="00585C82">
            <w:rPr>
              <w:rFonts w:ascii="黑体" w:eastAsia="黑体" w:hAnsi="黑体" w:hint="eastAsia"/>
              <w:szCs w:val="21"/>
              <w:rPrChange w:id="119" w:author="李 巧云" w:date="2019-10-07T15:00:00Z">
                <w:rPr>
                  <w:rFonts w:ascii="黑体" w:eastAsia="黑体" w:hAnsi="黑体" w:hint="eastAsia"/>
                </w:rPr>
              </w:rPrChange>
            </w:rPr>
            <w:delText>几</w:delText>
          </w:r>
        </w:del>
      </w:ins>
      <w:del w:id="120" w:author="李 巧云" w:date="2019-10-07T13:12:00Z">
        <w:r w:rsidR="001225BE" w:rsidRPr="00332797" w:rsidDel="00585C82">
          <w:rPr>
            <w:rFonts w:ascii="黑体" w:eastAsia="黑体" w:hAnsi="黑体" w:hint="eastAsia"/>
            <w:szCs w:val="21"/>
            <w:rPrChange w:id="121" w:author="李 巧云" w:date="2019-10-07T15:00:00Z">
              <w:rPr>
                <w:rFonts w:ascii="黑体" w:eastAsia="黑体" w:hAnsi="黑体" w:hint="eastAsia"/>
              </w:rPr>
            </w:rPrChange>
          </w:rPr>
          <w:delText>大部分。</w:delText>
        </w:r>
        <w:r w:rsidR="001225BE" w:rsidRPr="00332797" w:rsidDel="00585C82">
          <w:rPr>
            <w:rFonts w:ascii="黑体" w:eastAsia="黑体" w:hAnsi="黑体" w:hint="eastAsia"/>
            <w:szCs w:val="21"/>
            <w:rPrChange w:id="122" w:author="李 巧云" w:date="2019-10-07T15:00:00Z">
              <w:rPr>
                <w:rFonts w:ascii="黑体" w:eastAsia="黑体" w:hAnsi="黑体" w:hint="eastAsia"/>
                <w:strike/>
              </w:rPr>
            </w:rPrChange>
          </w:rPr>
          <w:delText>要求考生能熟练掌握有关基本概念，掌握植物形态解剖特征，系统掌握植物分类与系统发育知识，并具有综合运用所学知识分析问题和解决问题的能力。</w:delText>
        </w:r>
      </w:del>
    </w:p>
    <w:p w14:paraId="0E1E940A" w14:textId="098D45F4" w:rsidR="0028752A" w:rsidRPr="00332797" w:rsidDel="00585C82" w:rsidRDefault="0028752A">
      <w:pPr>
        <w:pStyle w:val="af"/>
        <w:shd w:val="clear" w:color="auto" w:fill="FFFFFF"/>
        <w:spacing w:before="0" w:beforeAutospacing="0" w:after="0" w:afterAutospacing="0"/>
        <w:ind w:firstLineChars="200" w:firstLine="420"/>
        <w:rPr>
          <w:ins w:id="123" w:author="Windows 用户" w:date="2019-10-06T16:00:00Z"/>
          <w:del w:id="124" w:author="李 巧云" w:date="2019-10-07T13:12:00Z"/>
          <w:strike/>
          <w:color w:val="333333"/>
          <w:sz w:val="21"/>
          <w:szCs w:val="21"/>
          <w:rPrChange w:id="125" w:author="李 巧云" w:date="2019-10-07T15:00:00Z">
            <w:rPr>
              <w:ins w:id="126" w:author="Windows 用户" w:date="2019-10-06T16:00:00Z"/>
              <w:del w:id="127" w:author="李 巧云" w:date="2019-10-07T13:12:00Z"/>
              <w:color w:val="333333"/>
              <w:sz w:val="21"/>
              <w:szCs w:val="21"/>
            </w:rPr>
          </w:rPrChange>
        </w:rPr>
        <w:pPrChange w:id="128" w:author="李 巧云" w:date="2019-10-07T13:14:00Z">
          <w:pPr>
            <w:pStyle w:val="af"/>
            <w:shd w:val="clear" w:color="auto" w:fill="FFFFFF"/>
            <w:spacing w:before="0" w:beforeAutospacing="0" w:after="0" w:afterAutospacing="0"/>
          </w:pPr>
        </w:pPrChange>
      </w:pPr>
      <w:ins w:id="129" w:author="Windows 用户" w:date="2019-10-06T16:00:00Z">
        <w:del w:id="130" w:author="李 巧云" w:date="2019-10-07T13:12:00Z">
          <w:r w:rsidRPr="00332797" w:rsidDel="00585C82">
            <w:rPr>
              <w:rFonts w:hint="eastAsia"/>
              <w:strike/>
              <w:color w:val="333333"/>
              <w:sz w:val="21"/>
              <w:szCs w:val="21"/>
              <w:rPrChange w:id="131" w:author="李 巧云" w:date="2019-10-07T15:00:00Z">
                <w:rPr>
                  <w:rFonts w:hint="eastAsia"/>
                  <w:color w:val="333333"/>
                  <w:szCs w:val="21"/>
                </w:rPr>
              </w:rPrChange>
            </w:rPr>
            <w:delText>Ⅰ考查目标</w:delText>
          </w:r>
        </w:del>
      </w:ins>
    </w:p>
    <w:p w14:paraId="312CE3C5" w14:textId="2801CC05" w:rsidR="0028752A" w:rsidRPr="00332797" w:rsidDel="00A67F53" w:rsidRDefault="0028752A">
      <w:pPr>
        <w:pStyle w:val="af"/>
        <w:shd w:val="clear" w:color="auto" w:fill="FFFFFF"/>
        <w:spacing w:before="0" w:beforeAutospacing="0" w:after="0" w:afterAutospacing="0"/>
        <w:ind w:firstLineChars="200" w:firstLine="420"/>
        <w:rPr>
          <w:ins w:id="132" w:author="Windows 用户" w:date="2019-10-06T16:00:00Z"/>
          <w:del w:id="133" w:author="李 巧云" w:date="2019-10-07T13:15:00Z"/>
          <w:strike/>
          <w:color w:val="333333"/>
          <w:sz w:val="21"/>
          <w:szCs w:val="21"/>
          <w:rPrChange w:id="134" w:author="李 巧云" w:date="2019-10-07T15:00:00Z">
            <w:rPr>
              <w:ins w:id="135" w:author="Windows 用户" w:date="2019-10-06T16:00:00Z"/>
              <w:del w:id="136" w:author="李 巧云" w:date="2019-10-07T13:15:00Z"/>
              <w:rFonts w:ascii="黑体" w:eastAsia="黑体" w:hAnsi="黑体"/>
            </w:rPr>
          </w:rPrChange>
        </w:rPr>
        <w:pPrChange w:id="137" w:author="李 巧云" w:date="2019-10-07T13:14:00Z">
          <w:pPr>
            <w:ind w:firstLineChars="200" w:firstLine="420"/>
          </w:pPr>
        </w:pPrChange>
      </w:pPr>
      <w:ins w:id="138" w:author="Windows 用户" w:date="2019-10-06T16:00:00Z">
        <w:del w:id="139" w:author="李 巧云" w:date="2019-10-07T13:14:00Z">
          <w:r w:rsidRPr="00332797" w:rsidDel="00585C82">
            <w:rPr>
              <w:rFonts w:hint="eastAsia"/>
              <w:strike/>
              <w:color w:val="333333"/>
              <w:sz w:val="21"/>
              <w:szCs w:val="21"/>
              <w:rPrChange w:id="140" w:author="李 巧云" w:date="2019-10-07T15:00:00Z">
                <w:rPr>
                  <w:rFonts w:hint="eastAsia"/>
                  <w:color w:val="333333"/>
                  <w:szCs w:val="21"/>
                </w:rPr>
              </w:rPrChange>
            </w:rPr>
            <w:delText xml:space="preserve">　　要求考生系统掌握植物学的基本理论、基本知识和基本方法，能够灵活运用植物学的理论和方法认识植物的细胞、组织、器官的形态特征以及功能，熟练地运用分类学的原则、原理，识别和鉴别植物，了解植物各大类群及其相互之间的亲缘关系和系统发育的规律，解决相关的植物学问题。</w:delText>
          </w:r>
        </w:del>
      </w:ins>
    </w:p>
    <w:p w14:paraId="5C3D15D2" w14:textId="77777777" w:rsidR="0028752A" w:rsidRPr="00332797" w:rsidDel="00A67F53" w:rsidRDefault="0028752A" w:rsidP="001225BE">
      <w:pPr>
        <w:ind w:firstLineChars="200" w:firstLine="420"/>
        <w:rPr>
          <w:del w:id="141" w:author="李 巧云" w:date="2019-10-07T13:15:00Z"/>
          <w:rFonts w:ascii="黑体" w:eastAsia="黑体" w:hAnsi="黑体"/>
          <w:strike/>
          <w:szCs w:val="21"/>
          <w:rPrChange w:id="142" w:author="李 巧云" w:date="2019-10-07T15:00:00Z">
            <w:rPr>
              <w:del w:id="143" w:author="李 巧云" w:date="2019-10-07T13:15:00Z"/>
              <w:rFonts w:ascii="黑体" w:eastAsia="黑体" w:hAnsi="黑体"/>
              <w:strike/>
            </w:rPr>
          </w:rPrChange>
        </w:rPr>
      </w:pPr>
    </w:p>
    <w:p w14:paraId="7AF8FEAB" w14:textId="7A487284" w:rsidR="001F5AB5" w:rsidRPr="00332797" w:rsidDel="00A552A0" w:rsidRDefault="001F5AB5" w:rsidP="007471D4">
      <w:pPr>
        <w:ind w:firstLineChars="200" w:firstLine="420"/>
        <w:rPr>
          <w:del w:id="144" w:author="李 巧云" w:date="2019-10-04T21:01:00Z"/>
          <w:strike/>
          <w:color w:val="FF0000"/>
          <w:szCs w:val="21"/>
          <w:rPrChange w:id="145" w:author="李 巧云" w:date="2019-10-07T15:00:00Z">
            <w:rPr>
              <w:del w:id="146" w:author="李 巧云" w:date="2019-10-04T21:01:00Z"/>
            </w:rPr>
          </w:rPrChange>
        </w:rPr>
      </w:pPr>
      <w:del w:id="147" w:author="李 巧云" w:date="2019-10-04T21:01:00Z">
        <w:r w:rsidRPr="00332797" w:rsidDel="00A552A0">
          <w:rPr>
            <w:rFonts w:hint="eastAsia"/>
            <w:strike/>
            <w:color w:val="FF0000"/>
            <w:szCs w:val="21"/>
            <w:rPrChange w:id="148" w:author="李 巧云" w:date="2019-10-07T15:00:00Z">
              <w:rPr>
                <w:rFonts w:hint="eastAsia"/>
              </w:rPr>
            </w:rPrChange>
          </w:rPr>
          <w:delText>要求考生：</w:delText>
        </w:r>
      </w:del>
    </w:p>
    <w:p w14:paraId="3D4ED132" w14:textId="09CE59C0" w:rsidR="001F5AB5" w:rsidRPr="00332797" w:rsidDel="00A552A0" w:rsidRDefault="001F5AB5" w:rsidP="001F5AB5">
      <w:pPr>
        <w:rPr>
          <w:del w:id="149" w:author="李 巧云" w:date="2019-10-04T21:01:00Z"/>
          <w:strike/>
          <w:color w:val="FF0000"/>
          <w:szCs w:val="21"/>
          <w:rPrChange w:id="150" w:author="李 巧云" w:date="2019-10-07T15:00:00Z">
            <w:rPr>
              <w:del w:id="151" w:author="李 巧云" w:date="2019-10-04T21:01:00Z"/>
            </w:rPr>
          </w:rPrChange>
        </w:rPr>
      </w:pPr>
      <w:del w:id="152" w:author="李 巧云" w:date="2019-10-04T21:01:00Z">
        <w:r w:rsidRPr="00332797" w:rsidDel="00A552A0">
          <w:rPr>
            <w:rFonts w:hint="eastAsia"/>
            <w:strike/>
            <w:color w:val="FF0000"/>
            <w:szCs w:val="21"/>
            <w:rPrChange w:id="153" w:author="李 巧云" w:date="2019-10-07T15:00:00Z">
              <w:rPr>
                <w:rFonts w:hint="eastAsia"/>
              </w:rPr>
            </w:rPrChange>
          </w:rPr>
          <w:delText xml:space="preserve">　　</w:delText>
        </w:r>
        <w:r w:rsidRPr="00332797" w:rsidDel="00A552A0">
          <w:rPr>
            <w:strike/>
            <w:color w:val="FF0000"/>
            <w:szCs w:val="21"/>
            <w:rPrChange w:id="154" w:author="李 巧云" w:date="2019-10-07T15:00:00Z">
              <w:rPr/>
            </w:rPrChange>
          </w:rPr>
          <w:delText>1</w:delText>
        </w:r>
        <w:r w:rsidRPr="00332797" w:rsidDel="00A552A0">
          <w:rPr>
            <w:rFonts w:hint="eastAsia"/>
            <w:strike/>
            <w:color w:val="FF0000"/>
            <w:szCs w:val="21"/>
            <w:rPrChange w:id="155" w:author="李 巧云" w:date="2019-10-07T15:00:00Z">
              <w:rPr>
                <w:rFonts w:hint="eastAsia"/>
              </w:rPr>
            </w:rPrChange>
          </w:rPr>
          <w:delText>．准确地再认或再现学科的有关知识。</w:delText>
        </w:r>
      </w:del>
    </w:p>
    <w:p w14:paraId="13BC345F" w14:textId="1C970B74" w:rsidR="001F5AB5" w:rsidRPr="00332797" w:rsidDel="00A552A0" w:rsidRDefault="001F5AB5" w:rsidP="001F5AB5">
      <w:pPr>
        <w:rPr>
          <w:del w:id="156" w:author="李 巧云" w:date="2019-10-04T21:01:00Z"/>
          <w:strike/>
          <w:color w:val="FF0000"/>
          <w:szCs w:val="21"/>
          <w:rPrChange w:id="157" w:author="李 巧云" w:date="2019-10-07T15:00:00Z">
            <w:rPr>
              <w:del w:id="158" w:author="李 巧云" w:date="2019-10-04T21:01:00Z"/>
            </w:rPr>
          </w:rPrChange>
        </w:rPr>
      </w:pPr>
      <w:del w:id="159" w:author="李 巧云" w:date="2019-10-04T21:01:00Z">
        <w:r w:rsidRPr="00332797" w:rsidDel="00A552A0">
          <w:rPr>
            <w:rFonts w:hint="eastAsia"/>
            <w:strike/>
            <w:color w:val="FF0000"/>
            <w:szCs w:val="21"/>
            <w:rPrChange w:id="160" w:author="李 巧云" w:date="2019-10-07T15:00:00Z">
              <w:rPr>
                <w:rFonts w:hint="eastAsia"/>
              </w:rPr>
            </w:rPrChange>
          </w:rPr>
          <w:delText xml:space="preserve">　　</w:delText>
        </w:r>
        <w:r w:rsidRPr="00332797" w:rsidDel="00A552A0">
          <w:rPr>
            <w:strike/>
            <w:color w:val="FF0000"/>
            <w:szCs w:val="21"/>
            <w:rPrChange w:id="161" w:author="李 巧云" w:date="2019-10-07T15:00:00Z">
              <w:rPr/>
            </w:rPrChange>
          </w:rPr>
          <w:delText>2</w:delText>
        </w:r>
        <w:r w:rsidRPr="00332797" w:rsidDel="00A552A0">
          <w:rPr>
            <w:rFonts w:hint="eastAsia"/>
            <w:strike/>
            <w:color w:val="FF0000"/>
            <w:szCs w:val="21"/>
            <w:rPrChange w:id="162" w:author="李 巧云" w:date="2019-10-07T15:00:00Z">
              <w:rPr>
                <w:rFonts w:hint="eastAsia"/>
              </w:rPr>
            </w:rPrChange>
          </w:rPr>
          <w:delText>．准确、恰当地使用本学科的专业术语，正确理解和掌握学科的有关范畴、规律和论断。</w:delText>
        </w:r>
      </w:del>
    </w:p>
    <w:p w14:paraId="3631E5BF" w14:textId="1A4009DC" w:rsidR="001F5AB5" w:rsidRPr="00332797" w:rsidDel="00A552A0" w:rsidRDefault="001F5AB5" w:rsidP="001F5AB5">
      <w:pPr>
        <w:rPr>
          <w:del w:id="163" w:author="李 巧云" w:date="2019-10-04T21:01:00Z"/>
          <w:strike/>
          <w:color w:val="FF0000"/>
          <w:szCs w:val="21"/>
          <w:rPrChange w:id="164" w:author="李 巧云" w:date="2019-10-07T15:00:00Z">
            <w:rPr>
              <w:del w:id="165" w:author="李 巧云" w:date="2019-10-04T21:01:00Z"/>
            </w:rPr>
          </w:rPrChange>
        </w:rPr>
      </w:pPr>
      <w:del w:id="166" w:author="李 巧云" w:date="2019-10-04T21:01:00Z">
        <w:r w:rsidRPr="00332797" w:rsidDel="00A552A0">
          <w:rPr>
            <w:rFonts w:hint="eastAsia"/>
            <w:strike/>
            <w:color w:val="FF0000"/>
            <w:szCs w:val="21"/>
            <w:rPrChange w:id="167" w:author="李 巧云" w:date="2019-10-07T15:00:00Z">
              <w:rPr>
                <w:rFonts w:hint="eastAsia"/>
              </w:rPr>
            </w:rPrChange>
          </w:rPr>
          <w:delText xml:space="preserve">　　</w:delText>
        </w:r>
        <w:r w:rsidRPr="00332797" w:rsidDel="00A552A0">
          <w:rPr>
            <w:strike/>
            <w:color w:val="FF0000"/>
            <w:szCs w:val="21"/>
            <w:rPrChange w:id="168" w:author="李 巧云" w:date="2019-10-07T15:00:00Z">
              <w:rPr/>
            </w:rPrChange>
          </w:rPr>
          <w:delText>3</w:delText>
        </w:r>
        <w:r w:rsidRPr="00332797" w:rsidDel="00A552A0">
          <w:rPr>
            <w:rFonts w:hint="eastAsia"/>
            <w:strike/>
            <w:color w:val="FF0000"/>
            <w:szCs w:val="21"/>
            <w:rPrChange w:id="169" w:author="李 巧云" w:date="2019-10-07T15:00:00Z">
              <w:rPr>
                <w:rFonts w:hint="eastAsia"/>
              </w:rPr>
            </w:rPrChange>
          </w:rPr>
          <w:delText>．运用有关原理，解释和论证某种观点，辨明理论是非。</w:delText>
        </w:r>
      </w:del>
    </w:p>
    <w:p w14:paraId="3347A3EF" w14:textId="22D7B861" w:rsidR="001F5AB5" w:rsidRPr="00332797" w:rsidDel="00A552A0" w:rsidRDefault="001F5AB5" w:rsidP="001F5AB5">
      <w:pPr>
        <w:rPr>
          <w:del w:id="170" w:author="李 巧云" w:date="2019-10-04T21:01:00Z"/>
          <w:strike/>
          <w:color w:val="FF0000"/>
          <w:szCs w:val="21"/>
          <w:rPrChange w:id="171" w:author="李 巧云" w:date="2019-10-07T15:00:00Z">
            <w:rPr>
              <w:del w:id="172" w:author="李 巧云" w:date="2019-10-04T21:01:00Z"/>
            </w:rPr>
          </w:rPrChange>
        </w:rPr>
      </w:pPr>
      <w:del w:id="173" w:author="李 巧云" w:date="2019-10-04T21:01:00Z">
        <w:r w:rsidRPr="00332797" w:rsidDel="00A552A0">
          <w:rPr>
            <w:rFonts w:hint="eastAsia"/>
            <w:strike/>
            <w:color w:val="FF0000"/>
            <w:szCs w:val="21"/>
            <w:rPrChange w:id="174" w:author="李 巧云" w:date="2019-10-07T15:00:00Z">
              <w:rPr>
                <w:rFonts w:hint="eastAsia"/>
              </w:rPr>
            </w:rPrChange>
          </w:rPr>
          <w:delText xml:space="preserve">　　</w:delText>
        </w:r>
        <w:r w:rsidRPr="00332797" w:rsidDel="00A552A0">
          <w:rPr>
            <w:strike/>
            <w:color w:val="FF0000"/>
            <w:szCs w:val="21"/>
            <w:rPrChange w:id="175" w:author="李 巧云" w:date="2019-10-07T15:00:00Z">
              <w:rPr/>
            </w:rPrChange>
          </w:rPr>
          <w:delText>4</w:delText>
        </w:r>
        <w:r w:rsidRPr="00332797" w:rsidDel="00A552A0">
          <w:rPr>
            <w:rFonts w:hint="eastAsia"/>
            <w:strike/>
            <w:color w:val="FF0000"/>
            <w:szCs w:val="21"/>
            <w:rPrChange w:id="176" w:author="李 巧云" w:date="2019-10-07T15:00:00Z">
              <w:rPr>
                <w:rFonts w:hint="eastAsia"/>
              </w:rPr>
            </w:rPrChange>
          </w:rPr>
          <w:delText>．运用马克思主义的立场、观点和方法，比较和分析有关社会现象或实际问题。</w:delText>
        </w:r>
      </w:del>
    </w:p>
    <w:p w14:paraId="5E68CF9B" w14:textId="1EABC2CD" w:rsidR="001F5AB5" w:rsidRPr="00332797" w:rsidDel="00A552A0" w:rsidRDefault="001F5AB5" w:rsidP="001F5AB5">
      <w:pPr>
        <w:ind w:firstLine="420"/>
        <w:rPr>
          <w:del w:id="177" w:author="李 巧云" w:date="2019-10-04T21:01:00Z"/>
          <w:strike/>
          <w:color w:val="FF0000"/>
          <w:szCs w:val="21"/>
          <w:rPrChange w:id="178" w:author="李 巧云" w:date="2019-10-07T15:00:00Z">
            <w:rPr>
              <w:del w:id="179" w:author="李 巧云" w:date="2019-10-04T21:01:00Z"/>
            </w:rPr>
          </w:rPrChange>
        </w:rPr>
      </w:pPr>
      <w:del w:id="180" w:author="李 巧云" w:date="2019-10-04T21:01:00Z">
        <w:r w:rsidRPr="00332797" w:rsidDel="00A552A0">
          <w:rPr>
            <w:strike/>
            <w:color w:val="FF0000"/>
            <w:szCs w:val="21"/>
            <w:rPrChange w:id="181" w:author="李 巧云" w:date="2019-10-07T15:00:00Z">
              <w:rPr/>
            </w:rPrChange>
          </w:rPr>
          <w:delText>5</w:delText>
        </w:r>
        <w:r w:rsidRPr="00332797" w:rsidDel="00A552A0">
          <w:rPr>
            <w:rFonts w:hint="eastAsia"/>
            <w:strike/>
            <w:color w:val="FF0000"/>
            <w:szCs w:val="21"/>
            <w:rPrChange w:id="182" w:author="李 巧云" w:date="2019-10-07T15:00:00Z">
              <w:rPr>
                <w:rFonts w:hint="eastAsia"/>
              </w:rPr>
            </w:rPrChange>
          </w:rPr>
          <w:delText>．结合特定的历史条件或国际、国内政治经济和社会生活背景，认识和评价有关理论问题和实际问题。</w:delText>
        </w:r>
      </w:del>
    </w:p>
    <w:p w14:paraId="1347C4A8" w14:textId="4A730FBE" w:rsidR="000540D3" w:rsidRPr="00332797" w:rsidDel="00A67F53" w:rsidRDefault="000540D3" w:rsidP="000540D3">
      <w:pPr>
        <w:ind w:firstLineChars="200" w:firstLine="420"/>
        <w:rPr>
          <w:del w:id="183" w:author="李 巧云" w:date="2019-10-07T13:15:00Z"/>
          <w:color w:val="FF0000"/>
          <w:szCs w:val="21"/>
          <w:rPrChange w:id="184" w:author="李 巧云" w:date="2019-10-07T15:00:00Z">
            <w:rPr>
              <w:del w:id="185" w:author="李 巧云" w:date="2019-10-07T13:15:00Z"/>
            </w:rPr>
          </w:rPrChange>
        </w:rPr>
      </w:pPr>
      <w:del w:id="186" w:author="李 巧云" w:date="2019-10-07T13:15:00Z">
        <w:r w:rsidRPr="00332797" w:rsidDel="00A67F53">
          <w:rPr>
            <w:rFonts w:hint="eastAsia"/>
            <w:color w:val="FF0000"/>
            <w:szCs w:val="21"/>
            <w:rPrChange w:id="187" w:author="李 巧云" w:date="2019-10-07T15:00:00Z">
              <w:rPr>
                <w:rFonts w:hint="eastAsia"/>
              </w:rPr>
            </w:rPrChange>
          </w:rPr>
          <w:delText>要求考生：</w:delText>
        </w:r>
      </w:del>
    </w:p>
    <w:p w14:paraId="10A23FC5" w14:textId="07BA8D16" w:rsidR="000B1CA1" w:rsidRPr="00332797" w:rsidDel="00A67F53" w:rsidRDefault="000B1CA1" w:rsidP="000540D3">
      <w:pPr>
        <w:rPr>
          <w:del w:id="188" w:author="李 巧云" w:date="2019-10-07T13:15:00Z"/>
          <w:color w:val="FF0000"/>
          <w:szCs w:val="21"/>
          <w:rPrChange w:id="189" w:author="李 巧云" w:date="2019-10-07T15:00:00Z">
            <w:rPr>
              <w:del w:id="190" w:author="李 巧云" w:date="2019-10-07T13:15:00Z"/>
              <w:strike/>
            </w:rPr>
          </w:rPrChange>
        </w:rPr>
      </w:pPr>
      <w:del w:id="191" w:author="李 巧云" w:date="2019-10-07T13:15:00Z">
        <w:r w:rsidRPr="00332797" w:rsidDel="00A67F53">
          <w:rPr>
            <w:color w:val="FF0000"/>
            <w:szCs w:val="21"/>
            <w:rPrChange w:id="192" w:author="李 巧云" w:date="2019-10-07T15:00:00Z">
              <w:rPr>
                <w:strike/>
              </w:rPr>
            </w:rPrChange>
          </w:rPr>
          <w:delText>1.</w:delText>
        </w:r>
        <w:r w:rsidRPr="00332797" w:rsidDel="00A67F53">
          <w:rPr>
            <w:rFonts w:hint="eastAsia"/>
            <w:color w:val="FF0000"/>
            <w:szCs w:val="21"/>
            <w:rPrChange w:id="193" w:author="李 巧云" w:date="2019-10-07T15:00:00Z">
              <w:rPr>
                <w:rFonts w:hint="eastAsia"/>
                <w:strike/>
              </w:rPr>
            </w:rPrChange>
          </w:rPr>
          <w:delText>了解植物学课程在所属学科专业中的地位、作用及发展情况；</w:delText>
        </w:r>
        <w:r w:rsidRPr="00332797" w:rsidDel="00A67F53">
          <w:rPr>
            <w:color w:val="FF0000"/>
            <w:szCs w:val="21"/>
            <w:rPrChange w:id="194" w:author="李 巧云" w:date="2019-10-07T15:00:00Z">
              <w:rPr>
                <w:strike/>
              </w:rPr>
            </w:rPrChange>
          </w:rPr>
          <w:delText xml:space="preserve"> </w:delText>
        </w:r>
      </w:del>
    </w:p>
    <w:p w14:paraId="3B7516F3" w14:textId="04EEF419" w:rsidR="000B1CA1" w:rsidRPr="00332797" w:rsidDel="00A67F53" w:rsidRDefault="000B1CA1" w:rsidP="000540D3">
      <w:pPr>
        <w:rPr>
          <w:del w:id="195" w:author="李 巧云" w:date="2019-10-07T13:15:00Z"/>
          <w:color w:val="FF0000"/>
          <w:szCs w:val="21"/>
          <w:rPrChange w:id="196" w:author="李 巧云" w:date="2019-10-07T15:00:00Z">
            <w:rPr>
              <w:del w:id="197" w:author="李 巧云" w:date="2019-10-07T13:15:00Z"/>
              <w:strike/>
            </w:rPr>
          </w:rPrChange>
        </w:rPr>
      </w:pPr>
      <w:del w:id="198" w:author="李 巧云" w:date="2019-10-07T13:15:00Z">
        <w:r w:rsidRPr="00332797" w:rsidDel="00A67F53">
          <w:rPr>
            <w:color w:val="FF0000"/>
            <w:szCs w:val="21"/>
            <w:rPrChange w:id="199" w:author="李 巧云" w:date="2019-10-07T15:00:00Z">
              <w:rPr>
                <w:strike/>
              </w:rPr>
            </w:rPrChange>
          </w:rPr>
          <w:delText>2.</w:delText>
        </w:r>
        <w:r w:rsidRPr="00332797" w:rsidDel="00A67F53">
          <w:rPr>
            <w:rFonts w:hint="eastAsia"/>
            <w:color w:val="FF0000"/>
            <w:szCs w:val="21"/>
            <w:rPrChange w:id="200" w:author="李 巧云" w:date="2019-10-07T15:00:00Z">
              <w:rPr>
                <w:rFonts w:hint="eastAsia"/>
                <w:strike/>
              </w:rPr>
            </w:rPrChange>
          </w:rPr>
          <w:delText>了解植物学课程国内外进展、动态、前沿与发展趋势；</w:delText>
        </w:r>
      </w:del>
    </w:p>
    <w:p w14:paraId="15FE2C77" w14:textId="44B203A7" w:rsidR="000B1CA1" w:rsidRPr="00332797" w:rsidDel="00A67F53" w:rsidRDefault="000B1CA1" w:rsidP="000540D3">
      <w:pPr>
        <w:rPr>
          <w:del w:id="201" w:author="李 巧云" w:date="2019-10-07T13:15:00Z"/>
          <w:color w:val="FF0000"/>
          <w:szCs w:val="21"/>
          <w:rPrChange w:id="202" w:author="李 巧云" w:date="2019-10-07T15:00:00Z">
            <w:rPr>
              <w:del w:id="203" w:author="李 巧云" w:date="2019-10-07T13:15:00Z"/>
            </w:rPr>
          </w:rPrChange>
        </w:rPr>
      </w:pPr>
      <w:del w:id="204" w:author="李 巧云" w:date="2019-10-07T13:15:00Z">
        <w:r w:rsidRPr="00332797" w:rsidDel="00A67F53">
          <w:rPr>
            <w:color w:val="FF0000"/>
            <w:szCs w:val="21"/>
            <w:rPrChange w:id="205" w:author="李 巧云" w:date="2019-10-07T15:00:00Z">
              <w:rPr/>
            </w:rPrChange>
          </w:rPr>
          <w:delText>3.</w:delText>
        </w:r>
        <w:r w:rsidR="00D6288B" w:rsidRPr="00332797" w:rsidDel="00A67F53">
          <w:rPr>
            <w:color w:val="FF0000"/>
            <w:szCs w:val="21"/>
            <w:rPrChange w:id="206" w:author="李 巧云" w:date="2019-10-07T15:00:00Z">
              <w:rPr/>
            </w:rPrChange>
          </w:rPr>
          <w:delText xml:space="preserve"> </w:delText>
        </w:r>
        <w:r w:rsidR="00D6288B" w:rsidRPr="00332797" w:rsidDel="00A67F53">
          <w:rPr>
            <w:rFonts w:hint="eastAsia"/>
            <w:color w:val="FF0000"/>
            <w:szCs w:val="21"/>
            <w:rPrChange w:id="207" w:author="李 巧云" w:date="2019-10-07T15:00:00Z">
              <w:rPr>
                <w:rFonts w:hint="eastAsia"/>
              </w:rPr>
            </w:rPrChange>
          </w:rPr>
          <w:delText>能熟练掌握有关基本概念，掌握</w:delText>
        </w:r>
        <w:r w:rsidR="0091200D" w:rsidRPr="00332797" w:rsidDel="00A67F53">
          <w:rPr>
            <w:rFonts w:hint="eastAsia"/>
            <w:color w:val="FF0000"/>
            <w:szCs w:val="21"/>
            <w:rPrChange w:id="208" w:author="李 巧云" w:date="2019-10-07T15:00:00Z">
              <w:rPr>
                <w:rFonts w:hint="eastAsia"/>
              </w:rPr>
            </w:rPrChange>
          </w:rPr>
          <w:delText>细胞、组织，</w:delText>
        </w:r>
        <w:r w:rsidR="00D6288B" w:rsidRPr="00332797" w:rsidDel="00A67F53">
          <w:rPr>
            <w:rFonts w:hint="eastAsia"/>
            <w:color w:val="FF0000"/>
            <w:szCs w:val="21"/>
            <w:rPrChange w:id="209" w:author="李 巧云" w:date="2019-10-07T15:00:00Z">
              <w:rPr>
                <w:rFonts w:hint="eastAsia"/>
              </w:rPr>
            </w:rPrChange>
          </w:rPr>
          <w:delText>植物形态解剖特征，系统掌握植物分类与系统发育知识</w:delText>
        </w:r>
        <w:r w:rsidR="0091200D" w:rsidRPr="00332797" w:rsidDel="00A67F53">
          <w:rPr>
            <w:rFonts w:hint="eastAsia"/>
            <w:color w:val="FF0000"/>
            <w:szCs w:val="21"/>
            <w:rPrChange w:id="210" w:author="李 巧云" w:date="2019-10-07T15:00:00Z">
              <w:rPr>
                <w:rFonts w:hint="eastAsia"/>
              </w:rPr>
            </w:rPrChange>
          </w:rPr>
          <w:delText>。</w:delText>
        </w:r>
        <w:r w:rsidRPr="00332797" w:rsidDel="00A67F53">
          <w:rPr>
            <w:rFonts w:hint="eastAsia"/>
            <w:color w:val="FF0000"/>
            <w:szCs w:val="21"/>
            <w:rPrChange w:id="211" w:author="李 巧云" w:date="2019-10-07T15:00:00Z">
              <w:rPr>
                <w:rFonts w:hint="eastAsia"/>
              </w:rPr>
            </w:rPrChange>
          </w:rPr>
          <w:delText>植物界各大类群主要特征，被子植物常见科主要特征；</w:delText>
        </w:r>
      </w:del>
    </w:p>
    <w:p w14:paraId="4B3CCFDE" w14:textId="301E94FB" w:rsidR="0091200D" w:rsidRPr="00332797" w:rsidDel="00A67F53" w:rsidRDefault="000B1CA1" w:rsidP="000540D3">
      <w:pPr>
        <w:rPr>
          <w:del w:id="212" w:author="李 巧云" w:date="2019-10-07T13:15:00Z"/>
          <w:color w:val="FF0000"/>
          <w:szCs w:val="21"/>
          <w:rPrChange w:id="213" w:author="李 巧云" w:date="2019-10-07T15:00:00Z">
            <w:rPr>
              <w:del w:id="214" w:author="李 巧云" w:date="2019-10-07T13:15:00Z"/>
            </w:rPr>
          </w:rPrChange>
        </w:rPr>
      </w:pPr>
      <w:del w:id="215" w:author="李 巧云" w:date="2019-10-07T13:15:00Z">
        <w:r w:rsidRPr="00332797" w:rsidDel="00A67F53">
          <w:rPr>
            <w:color w:val="FF0000"/>
            <w:szCs w:val="21"/>
            <w:rPrChange w:id="216" w:author="李 巧云" w:date="2019-10-07T15:00:00Z">
              <w:rPr/>
            </w:rPrChange>
          </w:rPr>
          <w:delText xml:space="preserve">4. </w:delText>
        </w:r>
        <w:r w:rsidR="0091200D" w:rsidRPr="00332797" w:rsidDel="00A67F53">
          <w:rPr>
            <w:rFonts w:hint="eastAsia"/>
            <w:color w:val="FF0000"/>
            <w:szCs w:val="21"/>
            <w:rPrChange w:id="217" w:author="李 巧云" w:date="2019-10-07T15:00:00Z">
              <w:rPr>
                <w:rFonts w:hint="eastAsia"/>
              </w:rPr>
            </w:rPrChange>
          </w:rPr>
          <w:delText>具有综合运用所学知识分析问题和解决问题的能力。</w:delText>
        </w:r>
      </w:del>
    </w:p>
    <w:p w14:paraId="173FC6E0" w14:textId="464188C7" w:rsidR="000B1CA1" w:rsidRPr="00332797" w:rsidRDefault="000B1CA1">
      <w:pPr>
        <w:pStyle w:val="af"/>
        <w:shd w:val="clear" w:color="auto" w:fill="FFFFFF"/>
        <w:spacing w:before="0" w:beforeAutospacing="0" w:after="0" w:afterAutospacing="0"/>
        <w:ind w:firstLineChars="200" w:firstLine="420"/>
        <w:rPr>
          <w:sz w:val="21"/>
          <w:szCs w:val="21"/>
          <w:rPrChange w:id="218" w:author="李 巧云" w:date="2019-10-07T15:00:00Z">
            <w:rPr/>
          </w:rPrChange>
        </w:rPr>
        <w:pPrChange w:id="219" w:author="李 巧云" w:date="2019-10-07T13:15:00Z">
          <w:pPr/>
        </w:pPrChange>
      </w:pPr>
    </w:p>
    <w:bookmarkEnd w:id="50"/>
    <w:p w14:paraId="57AE10BA" w14:textId="53D97E32" w:rsidR="00E56830" w:rsidRPr="005D7633" w:rsidRDefault="00E56830">
      <w:pPr>
        <w:ind w:firstLineChars="200" w:firstLine="420"/>
        <w:rPr>
          <w:rFonts w:ascii="黑体" w:eastAsia="黑体" w:hAnsi="黑体"/>
          <w:szCs w:val="21"/>
          <w:rPrChange w:id="220" w:author="李 巧云" w:date="2019-10-07T13:59:00Z">
            <w:rPr/>
          </w:rPrChange>
        </w:rPr>
        <w:pPrChange w:id="221" w:author="李 巧云" w:date="2019-10-07T13:15:00Z">
          <w:pPr/>
        </w:pPrChange>
      </w:pPr>
      <w:del w:id="222" w:author="李 巧云" w:date="2019-10-04T21:04:00Z">
        <w:r w:rsidRPr="005D7633" w:rsidDel="00BE7B44">
          <w:rPr>
            <w:rFonts w:ascii="黑体" w:eastAsia="黑体" w:hAnsi="黑体"/>
            <w:szCs w:val="21"/>
            <w:rPrChange w:id="223" w:author="李 巧云" w:date="2019-10-07T13:59:00Z">
              <w:rPr/>
            </w:rPrChange>
          </w:rPr>
          <w:delText>2</w:delText>
        </w:r>
        <w:r w:rsidRPr="005D7633" w:rsidDel="00BE7B44">
          <w:rPr>
            <w:rFonts w:ascii="黑体" w:eastAsia="黑体" w:hAnsi="黑体" w:hint="eastAsia"/>
            <w:szCs w:val="21"/>
            <w:rPrChange w:id="224" w:author="李 巧云" w:date="2019-10-07T13:59:00Z">
              <w:rPr>
                <w:rFonts w:hint="eastAsia"/>
              </w:rPr>
            </w:rPrChange>
          </w:rPr>
          <w:delText>、</w:delText>
        </w:r>
        <w:r w:rsidRPr="005D7633" w:rsidDel="00BE7B44">
          <w:rPr>
            <w:rFonts w:ascii="黑体" w:eastAsia="黑体" w:hAnsi="黑体"/>
            <w:szCs w:val="21"/>
            <w:rPrChange w:id="225" w:author="李 巧云" w:date="2019-10-07T13:59:00Z">
              <w:rPr/>
            </w:rPrChange>
          </w:rPr>
          <w:delText xml:space="preserve"> </w:delText>
        </w:r>
      </w:del>
      <w:r w:rsidRPr="005D7633">
        <w:rPr>
          <w:rFonts w:ascii="黑体" w:eastAsia="黑体" w:hAnsi="黑体" w:hint="eastAsia"/>
          <w:szCs w:val="21"/>
          <w:rPrChange w:id="226" w:author="李 巧云" w:date="2019-10-07T13:59:00Z">
            <w:rPr>
              <w:rFonts w:hint="eastAsia"/>
            </w:rPr>
          </w:rPrChange>
        </w:rPr>
        <w:t>考试要求</w:t>
      </w:r>
      <w:ins w:id="227" w:author="Windows 用户" w:date="2019-10-06T14:33:00Z">
        <w:r w:rsidR="00B910CB" w:rsidRPr="005D7633">
          <w:rPr>
            <w:rFonts w:ascii="黑体" w:eastAsia="黑体" w:hAnsi="黑体" w:hint="eastAsia"/>
            <w:szCs w:val="21"/>
            <w:rPrChange w:id="228" w:author="李 巧云" w:date="2019-10-07T13:59:00Z">
              <w:rPr>
                <w:rFonts w:ascii="黑体" w:eastAsia="黑体" w:hAnsi="黑体" w:hint="eastAsia"/>
                <w:sz w:val="24"/>
                <w:szCs w:val="24"/>
              </w:rPr>
            </w:rPrChange>
          </w:rPr>
          <w:t>：</w:t>
        </w:r>
      </w:ins>
      <w:r w:rsidRPr="005D7633">
        <w:rPr>
          <w:rFonts w:ascii="黑体" w:eastAsia="黑体" w:hAnsi="黑体"/>
          <w:szCs w:val="21"/>
          <w:rPrChange w:id="229" w:author="李 巧云" w:date="2019-10-07T13:59:00Z">
            <w:rPr/>
          </w:rPrChange>
        </w:rPr>
        <w:t xml:space="preserve"> </w:t>
      </w:r>
    </w:p>
    <w:p w14:paraId="50EECF40" w14:textId="57916BE3" w:rsidR="00E56830" w:rsidRPr="00F56816" w:rsidRDefault="00E56830" w:rsidP="00E56830">
      <w:pPr>
        <w:rPr>
          <w:ins w:id="230" w:author="李 巧云" w:date="2019-10-04T17:40:00Z"/>
          <w:rFonts w:ascii="黑体" w:eastAsia="黑体" w:hAnsi="黑体"/>
          <w:szCs w:val="21"/>
          <w:rPrChange w:id="231" w:author="李 巧云" w:date="2019-10-04T17:41:00Z">
            <w:rPr>
              <w:ins w:id="232" w:author="李 巧云" w:date="2019-10-04T17:40:00Z"/>
              <w:rFonts w:ascii="黑体" w:eastAsia="黑体" w:hAnsi="黑体"/>
            </w:rPr>
          </w:rPrChange>
        </w:rPr>
      </w:pPr>
      <w:r w:rsidRPr="00F56816">
        <w:rPr>
          <w:rFonts w:ascii="黑体" w:eastAsia="黑体" w:hAnsi="黑体" w:hint="eastAsia"/>
          <w:szCs w:val="21"/>
          <w:rPrChange w:id="233" w:author="李 巧云" w:date="2019-10-04T17:41:00Z">
            <w:rPr>
              <w:rFonts w:hint="eastAsia"/>
            </w:rPr>
          </w:rPrChange>
        </w:rPr>
        <w:t>（</w:t>
      </w:r>
      <w:r w:rsidR="000844A2" w:rsidRPr="00F56816">
        <w:rPr>
          <w:rFonts w:ascii="黑体" w:eastAsia="黑体" w:hAnsi="黑体" w:hint="eastAsia"/>
          <w:szCs w:val="21"/>
          <w:rPrChange w:id="234" w:author="李 巧云" w:date="2019-10-04T17:41:00Z">
            <w:rPr>
              <w:rFonts w:hint="eastAsia"/>
            </w:rPr>
          </w:rPrChange>
        </w:rPr>
        <w:t>一</w:t>
      </w:r>
      <w:r w:rsidRPr="00F56816">
        <w:rPr>
          <w:rFonts w:ascii="黑体" w:eastAsia="黑体" w:hAnsi="黑体" w:hint="eastAsia"/>
          <w:szCs w:val="21"/>
          <w:rPrChange w:id="235" w:author="李 巧云" w:date="2019-10-04T17:41:00Z">
            <w:rPr>
              <w:rFonts w:hint="eastAsia"/>
            </w:rPr>
          </w:rPrChange>
        </w:rPr>
        <w:t>）</w:t>
      </w:r>
      <w:r w:rsidRPr="00F56816">
        <w:rPr>
          <w:rFonts w:ascii="黑体" w:eastAsia="黑体" w:hAnsi="黑体"/>
          <w:szCs w:val="21"/>
          <w:rPrChange w:id="236" w:author="李 巧云" w:date="2019-10-04T17:41:00Z">
            <w:rPr/>
          </w:rPrChange>
        </w:rPr>
        <w:t xml:space="preserve"> </w:t>
      </w:r>
      <w:r w:rsidRPr="00F56816">
        <w:rPr>
          <w:rFonts w:ascii="黑体" w:eastAsia="黑体" w:hAnsi="黑体" w:hint="eastAsia"/>
          <w:szCs w:val="21"/>
          <w:rPrChange w:id="237" w:author="李 巧云" w:date="2019-10-04T17:41:00Z">
            <w:rPr>
              <w:rFonts w:hint="eastAsia"/>
            </w:rPr>
          </w:rPrChange>
        </w:rPr>
        <w:t>植物</w:t>
      </w:r>
      <w:del w:id="238" w:author="李 巧云" w:date="2019-10-04T21:06:00Z">
        <w:r w:rsidRPr="00F56816" w:rsidDel="00BE7B44">
          <w:rPr>
            <w:rFonts w:ascii="黑体" w:eastAsia="黑体" w:hAnsi="黑体" w:hint="eastAsia"/>
            <w:szCs w:val="21"/>
            <w:rPrChange w:id="239" w:author="李 巧云" w:date="2019-10-04T17:41:00Z">
              <w:rPr>
                <w:rFonts w:hint="eastAsia"/>
              </w:rPr>
            </w:rPrChange>
          </w:rPr>
          <w:delText>的</w:delText>
        </w:r>
      </w:del>
      <w:r w:rsidRPr="00F56816">
        <w:rPr>
          <w:rFonts w:ascii="黑体" w:eastAsia="黑体" w:hAnsi="黑体" w:hint="eastAsia"/>
          <w:szCs w:val="21"/>
          <w:rPrChange w:id="240" w:author="李 巧云" w:date="2019-10-04T17:41:00Z">
            <w:rPr>
              <w:rFonts w:hint="eastAsia"/>
            </w:rPr>
          </w:rPrChange>
        </w:rPr>
        <w:t>细胞</w:t>
      </w:r>
      <w:del w:id="241" w:author="李 巧云" w:date="2019-10-04T17:42:00Z">
        <w:r w:rsidRPr="00F56816" w:rsidDel="00F56816">
          <w:rPr>
            <w:rFonts w:ascii="黑体" w:eastAsia="黑体" w:hAnsi="黑体" w:hint="eastAsia"/>
            <w:szCs w:val="21"/>
            <w:rPrChange w:id="242" w:author="李 巧云" w:date="2019-10-04T17:41:00Z">
              <w:rPr>
                <w:rFonts w:hint="eastAsia"/>
              </w:rPr>
            </w:rPrChange>
          </w:rPr>
          <w:delText>与组织</w:delText>
        </w:r>
      </w:del>
    </w:p>
    <w:p w14:paraId="555E6E8A" w14:textId="79629F97" w:rsidR="00F56816" w:rsidRPr="00F56816" w:rsidRDefault="00F56816">
      <w:pPr>
        <w:ind w:firstLineChars="350" w:firstLine="735"/>
        <w:rPr>
          <w:ins w:id="243" w:author="李 巧云" w:date="2019-10-04T17:40:00Z"/>
          <w:rFonts w:ascii="黑体" w:eastAsia="黑体" w:hAnsi="黑体"/>
          <w:szCs w:val="21"/>
          <w:rPrChange w:id="244" w:author="李 巧云" w:date="2019-10-04T17:41:00Z">
            <w:rPr>
              <w:ins w:id="245" w:author="李 巧云" w:date="2019-10-04T17:40:00Z"/>
              <w:rFonts w:ascii="黑体" w:eastAsia="黑体" w:hAnsi="黑体"/>
            </w:rPr>
          </w:rPrChange>
        </w:rPr>
        <w:pPrChange w:id="246" w:author="李 巧云" w:date="2019-10-04T17:42:00Z">
          <w:pPr/>
        </w:pPrChange>
      </w:pPr>
      <w:ins w:id="247" w:author="李 巧云" w:date="2019-10-04T17:40:00Z">
        <w:r w:rsidRPr="00F56816">
          <w:rPr>
            <w:rFonts w:ascii="黑体" w:eastAsia="黑体" w:hAnsi="黑体"/>
            <w:szCs w:val="21"/>
            <w:rPrChange w:id="248" w:author="李 巧云" w:date="2019-10-04T17:41:00Z">
              <w:rPr>
                <w:rFonts w:ascii="黑体" w:eastAsia="黑体" w:hAnsi="黑体"/>
              </w:rPr>
            </w:rPrChange>
          </w:rPr>
          <w:t>1.</w:t>
        </w:r>
        <w:r w:rsidRPr="00F56816">
          <w:rPr>
            <w:rFonts w:ascii="黑体" w:eastAsia="黑体" w:hAnsi="黑体" w:hint="eastAsia"/>
            <w:szCs w:val="21"/>
            <w:rPrChange w:id="249" w:author="李 巧云" w:date="2019-10-04T17:41:00Z">
              <w:rPr>
                <w:rFonts w:ascii="黑体" w:eastAsia="黑体" w:hAnsi="黑体" w:hint="eastAsia"/>
              </w:rPr>
            </w:rPrChange>
          </w:rPr>
          <w:t>掌握植物细胞的结构组成。</w:t>
        </w:r>
      </w:ins>
    </w:p>
    <w:p w14:paraId="5C530B49" w14:textId="04F72593" w:rsidR="00F56816" w:rsidRPr="00F56816" w:rsidRDefault="00F56816">
      <w:pPr>
        <w:ind w:firstLineChars="350" w:firstLine="735"/>
        <w:rPr>
          <w:ins w:id="250" w:author="李 巧云" w:date="2019-10-04T17:41:00Z"/>
          <w:rFonts w:ascii="黑体" w:eastAsia="黑体" w:hAnsi="黑体"/>
          <w:szCs w:val="21"/>
          <w:rPrChange w:id="251" w:author="李 巧云" w:date="2019-10-04T17:41:00Z">
            <w:rPr>
              <w:ins w:id="252" w:author="李 巧云" w:date="2019-10-04T17:41:00Z"/>
              <w:rFonts w:ascii="黑体" w:eastAsia="黑体" w:hAnsi="黑体"/>
            </w:rPr>
          </w:rPrChange>
        </w:rPr>
        <w:pPrChange w:id="253" w:author="李 巧云" w:date="2019-10-04T17:42:00Z">
          <w:pPr/>
        </w:pPrChange>
      </w:pPr>
      <w:ins w:id="254" w:author="李 巧云" w:date="2019-10-04T17:41:00Z">
        <w:r w:rsidRPr="00F56816">
          <w:rPr>
            <w:rFonts w:ascii="黑体" w:eastAsia="黑体" w:hAnsi="黑体"/>
            <w:szCs w:val="21"/>
            <w:rPrChange w:id="255" w:author="李 巧云" w:date="2019-10-04T17:41:00Z">
              <w:rPr>
                <w:rFonts w:ascii="黑体" w:eastAsia="黑体" w:hAnsi="黑体"/>
              </w:rPr>
            </w:rPrChange>
          </w:rPr>
          <w:t>2.</w:t>
        </w:r>
      </w:ins>
      <w:ins w:id="256" w:author="李 巧云" w:date="2019-10-04T17:40:00Z">
        <w:r w:rsidRPr="00F56816">
          <w:rPr>
            <w:rFonts w:ascii="黑体" w:eastAsia="黑体" w:hAnsi="黑体" w:hint="eastAsia"/>
            <w:szCs w:val="21"/>
            <w:rPrChange w:id="257" w:author="李 巧云" w:date="2019-10-04T17:41:00Z">
              <w:rPr>
                <w:rFonts w:ascii="黑体" w:eastAsia="黑体" w:hAnsi="黑体" w:hint="eastAsia"/>
              </w:rPr>
            </w:rPrChange>
          </w:rPr>
          <w:t>熟练掌握细胞器的功能和种类</w:t>
        </w:r>
      </w:ins>
      <w:ins w:id="258" w:author="李 巧云" w:date="2019-10-04T17:43:00Z">
        <w:r>
          <w:rPr>
            <w:rFonts w:ascii="黑体" w:eastAsia="黑体" w:hAnsi="黑体" w:hint="eastAsia"/>
            <w:szCs w:val="21"/>
          </w:rPr>
          <w:t>。</w:t>
        </w:r>
      </w:ins>
    </w:p>
    <w:p w14:paraId="004C3B0C" w14:textId="77777777" w:rsidR="008C1ACA" w:rsidRDefault="00F56816" w:rsidP="008C1ACA">
      <w:pPr>
        <w:ind w:firstLineChars="350" w:firstLine="735"/>
        <w:rPr>
          <w:ins w:id="259" w:author="李 巧云" w:date="2019-10-04T17:45:00Z"/>
          <w:rFonts w:ascii="黑体" w:eastAsia="黑体" w:hAnsi="黑体"/>
          <w:szCs w:val="21"/>
        </w:rPr>
      </w:pPr>
      <w:ins w:id="260" w:author="李 巧云" w:date="2019-10-04T17:41:00Z">
        <w:r w:rsidRPr="00F56816">
          <w:rPr>
            <w:rFonts w:ascii="黑体" w:eastAsia="黑体" w:hAnsi="黑体"/>
            <w:szCs w:val="21"/>
            <w:rPrChange w:id="261" w:author="李 巧云" w:date="2019-10-04T17:41:00Z">
              <w:rPr>
                <w:rFonts w:ascii="黑体" w:eastAsia="黑体" w:hAnsi="黑体"/>
              </w:rPr>
            </w:rPrChange>
          </w:rPr>
          <w:t>3.</w:t>
        </w:r>
      </w:ins>
      <w:ins w:id="262" w:author="李 巧云" w:date="2019-10-04T17:40:00Z">
        <w:r w:rsidRPr="00F56816">
          <w:rPr>
            <w:rFonts w:ascii="黑体" w:eastAsia="黑体" w:hAnsi="黑体" w:hint="eastAsia"/>
            <w:szCs w:val="21"/>
            <w:rPrChange w:id="263" w:author="李 巧云" w:date="2019-10-04T17:41:00Z">
              <w:rPr>
                <w:rFonts w:ascii="黑体" w:eastAsia="黑体" w:hAnsi="黑体" w:hint="eastAsia"/>
              </w:rPr>
            </w:rPrChange>
          </w:rPr>
          <w:t>熟悉真核细胞与原核细胞的异同。</w:t>
        </w:r>
      </w:ins>
    </w:p>
    <w:p w14:paraId="1E49FE34" w14:textId="2752F7C4" w:rsidR="008C1ACA" w:rsidRDefault="008C1ACA" w:rsidP="008C1ACA">
      <w:pPr>
        <w:ind w:firstLineChars="350" w:firstLine="735"/>
        <w:rPr>
          <w:ins w:id="264" w:author="李 巧云" w:date="2019-10-04T17:45:00Z"/>
          <w:rFonts w:ascii="黑体" w:eastAsia="黑体" w:hAnsi="黑体"/>
        </w:rPr>
      </w:pPr>
      <w:ins w:id="265" w:author="李 巧云" w:date="2019-10-04T17:45:00Z">
        <w:r>
          <w:rPr>
            <w:rFonts w:ascii="黑体" w:eastAsia="黑体" w:hAnsi="黑体" w:hint="eastAsia"/>
          </w:rPr>
          <w:t>4.</w:t>
        </w:r>
        <w:r w:rsidRPr="005E6E73">
          <w:rPr>
            <w:rFonts w:ascii="黑体" w:eastAsia="黑体" w:hAnsi="黑体" w:hint="eastAsia"/>
          </w:rPr>
          <w:t>了解植物细胞的生长与分化</w:t>
        </w:r>
        <w:r>
          <w:rPr>
            <w:rFonts w:ascii="黑体" w:eastAsia="黑体" w:hAnsi="黑体" w:hint="eastAsia"/>
          </w:rPr>
          <w:t>。</w:t>
        </w:r>
      </w:ins>
    </w:p>
    <w:p w14:paraId="4B5F9DE5" w14:textId="5D2C738A" w:rsidR="008C1ACA" w:rsidRPr="008C1ACA" w:rsidRDefault="008C1ACA">
      <w:pPr>
        <w:ind w:firstLineChars="350" w:firstLine="735"/>
        <w:rPr>
          <w:ins w:id="266" w:author="李 巧云" w:date="2019-10-04T17:37:00Z"/>
          <w:rFonts w:ascii="黑体" w:eastAsia="黑体" w:hAnsi="黑体"/>
          <w:szCs w:val="21"/>
          <w:rPrChange w:id="267" w:author="李 巧云" w:date="2019-10-04T17:45:00Z">
            <w:rPr>
              <w:ins w:id="268" w:author="李 巧云" w:date="2019-10-04T17:37:00Z"/>
              <w:rFonts w:ascii="黑体" w:eastAsia="黑体" w:hAnsi="黑体"/>
            </w:rPr>
          </w:rPrChange>
        </w:rPr>
        <w:pPrChange w:id="269" w:author="李 巧云" w:date="2019-10-04T17:46:00Z">
          <w:pPr/>
        </w:pPrChange>
      </w:pPr>
      <w:ins w:id="270" w:author="李 巧云" w:date="2019-10-04T17:45:00Z">
        <w:r>
          <w:rPr>
            <w:rFonts w:ascii="黑体" w:eastAsia="黑体" w:hAnsi="黑体" w:hint="eastAsia"/>
          </w:rPr>
          <w:t>5.</w:t>
        </w:r>
        <w:r w:rsidRPr="005E6E73">
          <w:rPr>
            <w:rFonts w:ascii="黑体" w:eastAsia="黑体" w:hAnsi="黑体" w:hint="eastAsia"/>
          </w:rPr>
          <w:t>掌握植物细胞的有丝分裂和减数分裂。</w:t>
        </w:r>
        <w:r w:rsidRPr="005E6E73">
          <w:rPr>
            <w:rFonts w:ascii="黑体" w:eastAsia="黑体" w:hAnsi="黑体"/>
          </w:rPr>
          <w:t xml:space="preserve"> </w:t>
        </w:r>
      </w:ins>
    </w:p>
    <w:p w14:paraId="2DBAB6CF" w14:textId="18692284" w:rsidR="00D27633" w:rsidRDefault="00D27633" w:rsidP="00D27633">
      <w:pPr>
        <w:rPr>
          <w:ins w:id="271" w:author="李 巧云" w:date="2019-10-04T17:43:00Z"/>
          <w:rFonts w:ascii="黑体" w:eastAsia="黑体" w:hAnsi="黑体"/>
          <w:szCs w:val="21"/>
        </w:rPr>
      </w:pPr>
      <w:ins w:id="272" w:author="李 巧云" w:date="2019-10-04T17:37:00Z">
        <w:r w:rsidRPr="00F56816">
          <w:rPr>
            <w:rFonts w:ascii="黑体" w:eastAsia="黑体" w:hAnsi="黑体" w:hint="eastAsia"/>
            <w:szCs w:val="21"/>
            <w:rPrChange w:id="273" w:author="李 巧云" w:date="2019-10-04T17:41:00Z">
              <w:rPr>
                <w:rFonts w:ascii="黑体" w:eastAsia="黑体" w:hAnsi="黑体" w:hint="eastAsia"/>
              </w:rPr>
            </w:rPrChange>
          </w:rPr>
          <w:t>（二）种子和幼苗</w:t>
        </w:r>
      </w:ins>
    </w:p>
    <w:p w14:paraId="6EC8B7CD" w14:textId="26C4E134" w:rsidR="00F56816" w:rsidRDefault="00F56816">
      <w:pPr>
        <w:ind w:firstLineChars="300" w:firstLine="630"/>
        <w:rPr>
          <w:ins w:id="274" w:author="李 巧云" w:date="2019-10-04T17:43:00Z"/>
          <w:rFonts w:ascii="黑体" w:eastAsia="黑体" w:hAnsi="黑体"/>
        </w:rPr>
        <w:pPrChange w:id="275" w:author="李 巧云" w:date="2019-10-04T17:44:00Z">
          <w:pPr/>
        </w:pPrChange>
      </w:pPr>
      <w:ins w:id="276" w:author="李 巧云" w:date="2019-10-04T17:43:00Z">
        <w:r w:rsidRPr="005E6E73">
          <w:rPr>
            <w:rFonts w:ascii="黑体" w:eastAsia="黑体" w:hAnsi="黑体"/>
          </w:rPr>
          <w:t>1.</w:t>
        </w:r>
        <w:r w:rsidRPr="005E6E73">
          <w:rPr>
            <w:rFonts w:ascii="黑体" w:eastAsia="黑体" w:hAnsi="黑体" w:hint="eastAsia"/>
          </w:rPr>
          <w:t>熟练掌握种子与幼苗的类型</w:t>
        </w:r>
      </w:ins>
      <w:ins w:id="277" w:author="李 巧云" w:date="2019-10-04T17:44:00Z">
        <w:r>
          <w:rPr>
            <w:rFonts w:ascii="黑体" w:eastAsia="黑体" w:hAnsi="黑体" w:hint="eastAsia"/>
          </w:rPr>
          <w:t>。</w:t>
        </w:r>
      </w:ins>
    </w:p>
    <w:p w14:paraId="26B2D792" w14:textId="41EC6361" w:rsidR="00F56816" w:rsidRDefault="00F56816">
      <w:pPr>
        <w:ind w:firstLineChars="300" w:firstLine="630"/>
        <w:rPr>
          <w:ins w:id="278" w:author="李 巧云" w:date="2019-10-04T17:43:00Z"/>
          <w:rFonts w:ascii="黑体" w:eastAsia="黑体" w:hAnsi="黑体"/>
        </w:rPr>
        <w:pPrChange w:id="279" w:author="李 巧云" w:date="2019-10-04T17:44:00Z">
          <w:pPr/>
        </w:pPrChange>
      </w:pPr>
      <w:ins w:id="280" w:author="李 巧云" w:date="2019-10-04T17:43:00Z">
        <w:r>
          <w:rPr>
            <w:rFonts w:ascii="黑体" w:eastAsia="黑体" w:hAnsi="黑体" w:hint="eastAsia"/>
          </w:rPr>
          <w:t>2.</w:t>
        </w:r>
        <w:r w:rsidRPr="005E6E73">
          <w:rPr>
            <w:rFonts w:ascii="黑体" w:eastAsia="黑体" w:hAnsi="黑体" w:hint="eastAsia"/>
          </w:rPr>
          <w:t>掌握种子的结构与萌发的外界条件</w:t>
        </w:r>
      </w:ins>
      <w:ins w:id="281" w:author="李 巧云" w:date="2019-10-04T17:44:00Z">
        <w:r>
          <w:rPr>
            <w:rFonts w:ascii="黑体" w:eastAsia="黑体" w:hAnsi="黑体" w:hint="eastAsia"/>
          </w:rPr>
          <w:t>。</w:t>
        </w:r>
      </w:ins>
    </w:p>
    <w:p w14:paraId="70072781" w14:textId="1A64A77D" w:rsidR="00F56816" w:rsidRDefault="00F56816">
      <w:pPr>
        <w:ind w:firstLineChars="300" w:firstLine="630"/>
        <w:rPr>
          <w:ins w:id="282" w:author="李 巧云" w:date="2019-10-04T17:43:00Z"/>
          <w:rFonts w:ascii="黑体" w:eastAsia="黑体" w:hAnsi="黑体"/>
        </w:rPr>
        <w:pPrChange w:id="283" w:author="李 巧云" w:date="2019-10-04T17:44:00Z">
          <w:pPr/>
        </w:pPrChange>
      </w:pPr>
      <w:ins w:id="284" w:author="李 巧云" w:date="2019-10-04T17:43:00Z">
        <w:r>
          <w:rPr>
            <w:rFonts w:ascii="黑体" w:eastAsia="黑体" w:hAnsi="黑体" w:hint="eastAsia"/>
          </w:rPr>
          <w:t>3.</w:t>
        </w:r>
        <w:r w:rsidRPr="005E6E73">
          <w:rPr>
            <w:rFonts w:ascii="黑体" w:eastAsia="黑体" w:hAnsi="黑体" w:hint="eastAsia"/>
          </w:rPr>
          <w:t>掌握种子休眠的概念及其原因</w:t>
        </w:r>
      </w:ins>
      <w:ins w:id="285" w:author="李 巧云" w:date="2019-10-04T17:44:00Z">
        <w:r>
          <w:rPr>
            <w:rFonts w:ascii="黑体" w:eastAsia="黑体" w:hAnsi="黑体" w:hint="eastAsia"/>
          </w:rPr>
          <w:t>。</w:t>
        </w:r>
      </w:ins>
    </w:p>
    <w:p w14:paraId="145DD894" w14:textId="470F2C2A" w:rsidR="00F56816" w:rsidRPr="00F56816" w:rsidRDefault="00F56816">
      <w:pPr>
        <w:ind w:firstLineChars="300" w:firstLine="630"/>
        <w:rPr>
          <w:ins w:id="286" w:author="李 巧云" w:date="2019-10-04T17:37:00Z"/>
          <w:rFonts w:ascii="黑体" w:eastAsia="黑体" w:hAnsi="黑体"/>
          <w:szCs w:val="21"/>
          <w:rPrChange w:id="287" w:author="李 巧云" w:date="2019-10-04T17:41:00Z">
            <w:rPr>
              <w:ins w:id="288" w:author="李 巧云" w:date="2019-10-04T17:37:00Z"/>
              <w:rFonts w:ascii="黑体" w:eastAsia="黑体" w:hAnsi="黑体"/>
            </w:rPr>
          </w:rPrChange>
        </w:rPr>
        <w:pPrChange w:id="289" w:author="李 巧云" w:date="2019-10-04T17:44:00Z">
          <w:pPr/>
        </w:pPrChange>
      </w:pPr>
      <w:ins w:id="290" w:author="李 巧云" w:date="2019-10-04T17:44:00Z">
        <w:r>
          <w:rPr>
            <w:rFonts w:ascii="黑体" w:eastAsia="黑体" w:hAnsi="黑体" w:hint="eastAsia"/>
          </w:rPr>
          <w:t>4.</w:t>
        </w:r>
      </w:ins>
      <w:ins w:id="291" w:author="李 巧云" w:date="2019-10-04T17:43:00Z">
        <w:r w:rsidRPr="005E6E73">
          <w:rPr>
            <w:rFonts w:ascii="黑体" w:eastAsia="黑体" w:hAnsi="黑体" w:hint="eastAsia"/>
          </w:rPr>
          <w:t>熟悉种子萌发成幼苗的过程。</w:t>
        </w:r>
      </w:ins>
    </w:p>
    <w:p w14:paraId="062944A8" w14:textId="6E9A7947" w:rsidR="00D27633" w:rsidRDefault="00D27633" w:rsidP="00D27633">
      <w:pPr>
        <w:rPr>
          <w:ins w:id="292" w:author="李 巧云" w:date="2019-10-04T17:44:00Z"/>
          <w:rFonts w:ascii="黑体" w:eastAsia="黑体" w:hAnsi="黑体"/>
          <w:szCs w:val="21"/>
        </w:rPr>
      </w:pPr>
      <w:ins w:id="293" w:author="李 巧云" w:date="2019-10-04T17:37:00Z">
        <w:r w:rsidRPr="00F56816">
          <w:rPr>
            <w:rFonts w:ascii="黑体" w:eastAsia="黑体" w:hAnsi="黑体" w:hint="eastAsia"/>
            <w:szCs w:val="21"/>
            <w:rPrChange w:id="294" w:author="李 巧云" w:date="2019-10-04T17:41:00Z">
              <w:rPr>
                <w:rFonts w:ascii="黑体" w:eastAsia="黑体" w:hAnsi="黑体" w:hint="eastAsia"/>
              </w:rPr>
            </w:rPrChange>
          </w:rPr>
          <w:t>（三）植物组织</w:t>
        </w:r>
      </w:ins>
    </w:p>
    <w:p w14:paraId="3A4395F0" w14:textId="75105323" w:rsidR="008C1ACA" w:rsidRDefault="006424D9">
      <w:pPr>
        <w:ind w:firstLineChars="300" w:firstLine="630"/>
        <w:rPr>
          <w:ins w:id="295" w:author="李 巧云" w:date="2019-10-04T17:45:00Z"/>
          <w:rFonts w:ascii="黑体" w:eastAsia="黑体" w:hAnsi="黑体"/>
        </w:rPr>
        <w:pPrChange w:id="296" w:author="李 巧云" w:date="2019-10-04T17:46:00Z">
          <w:pPr/>
        </w:pPrChange>
      </w:pPr>
      <w:ins w:id="297" w:author="李 巧云" w:date="2019-10-04T17:46:00Z">
        <w:r>
          <w:rPr>
            <w:rFonts w:ascii="黑体" w:eastAsia="黑体" w:hAnsi="黑体" w:hint="eastAsia"/>
          </w:rPr>
          <w:t>1.</w:t>
        </w:r>
      </w:ins>
      <w:ins w:id="298" w:author="李 巧云" w:date="2019-10-04T17:45:00Z">
        <w:r w:rsidR="008C1ACA" w:rsidRPr="005E6E73">
          <w:rPr>
            <w:rFonts w:ascii="黑体" w:eastAsia="黑体" w:hAnsi="黑体"/>
          </w:rPr>
          <w:t xml:space="preserve"> </w:t>
        </w:r>
        <w:r w:rsidR="008C1ACA" w:rsidRPr="005E6E73">
          <w:rPr>
            <w:rFonts w:ascii="黑体" w:eastAsia="黑体" w:hAnsi="黑体" w:hint="eastAsia"/>
          </w:rPr>
          <w:t>熟练掌握植物组织的结构与功能及其分类</w:t>
        </w:r>
      </w:ins>
      <w:ins w:id="299" w:author="李 巧云" w:date="2019-10-04T17:46:00Z">
        <w:r>
          <w:rPr>
            <w:rFonts w:ascii="黑体" w:eastAsia="黑体" w:hAnsi="黑体" w:hint="eastAsia"/>
          </w:rPr>
          <w:t>。</w:t>
        </w:r>
      </w:ins>
    </w:p>
    <w:p w14:paraId="372B849E" w14:textId="05BD5332" w:rsidR="008C1ACA" w:rsidRPr="00E723E0" w:rsidRDefault="006424D9">
      <w:pPr>
        <w:ind w:firstLineChars="300" w:firstLine="630"/>
        <w:rPr>
          <w:ins w:id="300" w:author="李 巧云" w:date="2019-10-04T17:37:00Z"/>
          <w:rFonts w:ascii="黑体" w:eastAsia="黑体" w:hAnsi="黑体"/>
        </w:rPr>
        <w:pPrChange w:id="301" w:author="李 巧云" w:date="2019-10-04T18:01:00Z">
          <w:pPr/>
        </w:pPrChange>
      </w:pPr>
      <w:ins w:id="302" w:author="李 巧云" w:date="2019-10-04T17:46:00Z">
        <w:r>
          <w:rPr>
            <w:rFonts w:ascii="黑体" w:eastAsia="黑体" w:hAnsi="黑体" w:hint="eastAsia"/>
          </w:rPr>
          <w:t>2.</w:t>
        </w:r>
      </w:ins>
      <w:ins w:id="303" w:author="李 巧云" w:date="2019-10-04T17:45:00Z">
        <w:r w:rsidR="008C1ACA" w:rsidRPr="005E6E73">
          <w:rPr>
            <w:rFonts w:ascii="黑体" w:eastAsia="黑体" w:hAnsi="黑体" w:hint="eastAsia"/>
          </w:rPr>
          <w:t>了解组织系统的概念和维管植物的组织系统。</w:t>
        </w:r>
        <w:r w:rsidR="008C1ACA" w:rsidRPr="005E6E73">
          <w:rPr>
            <w:rFonts w:ascii="黑体" w:eastAsia="黑体" w:hAnsi="黑体"/>
          </w:rPr>
          <w:t xml:space="preserve"> </w:t>
        </w:r>
      </w:ins>
    </w:p>
    <w:p w14:paraId="6EB4EB7B" w14:textId="4B2D48C1" w:rsidR="00D27633" w:rsidRDefault="00D27633" w:rsidP="00E56830">
      <w:pPr>
        <w:rPr>
          <w:ins w:id="304" w:author="李 巧云" w:date="2019-10-04T18:01:00Z"/>
          <w:rFonts w:ascii="黑体" w:eastAsia="黑体" w:hAnsi="黑体"/>
          <w:szCs w:val="21"/>
        </w:rPr>
      </w:pPr>
      <w:ins w:id="305" w:author="李 巧云" w:date="2019-10-04T17:37:00Z">
        <w:r w:rsidRPr="00F56816">
          <w:rPr>
            <w:rFonts w:ascii="黑体" w:eastAsia="黑体" w:hAnsi="黑体" w:hint="eastAsia"/>
            <w:szCs w:val="21"/>
            <w:rPrChange w:id="306" w:author="李 巧云" w:date="2019-10-04T17:41:00Z">
              <w:rPr>
                <w:rFonts w:ascii="黑体" w:eastAsia="黑体" w:hAnsi="黑体" w:hint="eastAsia"/>
              </w:rPr>
            </w:rPrChange>
          </w:rPr>
          <w:t>（四）营养器官——根</w:t>
        </w:r>
      </w:ins>
    </w:p>
    <w:p w14:paraId="786F966C" w14:textId="35404D5C" w:rsidR="00E723E0" w:rsidRDefault="00E723E0">
      <w:pPr>
        <w:ind w:firstLineChars="300" w:firstLine="630"/>
        <w:rPr>
          <w:ins w:id="307" w:author="李 巧云" w:date="2019-10-04T18:02:00Z"/>
          <w:rFonts w:ascii="黑体" w:eastAsia="黑体" w:hAnsi="黑体"/>
        </w:rPr>
        <w:pPrChange w:id="308" w:author="李 巧云" w:date="2019-10-04T18:02:00Z">
          <w:pPr/>
        </w:pPrChange>
      </w:pPr>
      <w:ins w:id="309" w:author="李 巧云" w:date="2019-10-04T18:02:00Z">
        <w:r>
          <w:rPr>
            <w:rFonts w:ascii="黑体" w:eastAsia="黑体" w:hAnsi="黑体" w:hint="eastAsia"/>
          </w:rPr>
          <w:t>1.</w:t>
        </w:r>
        <w:r w:rsidRPr="005E6E73">
          <w:rPr>
            <w:rFonts w:ascii="黑体" w:eastAsia="黑体" w:hAnsi="黑体" w:hint="eastAsia"/>
          </w:rPr>
          <w:t>了解根的类型</w:t>
        </w:r>
        <w:r>
          <w:rPr>
            <w:rFonts w:ascii="黑体" w:eastAsia="黑体" w:hAnsi="黑体" w:hint="eastAsia"/>
          </w:rPr>
          <w:t>。</w:t>
        </w:r>
      </w:ins>
    </w:p>
    <w:p w14:paraId="7D64D9F2" w14:textId="4A1B46D6" w:rsidR="00E723E0" w:rsidRDefault="00E723E0">
      <w:pPr>
        <w:ind w:firstLineChars="300" w:firstLine="630"/>
        <w:rPr>
          <w:ins w:id="310" w:author="李 巧云" w:date="2019-10-04T18:02:00Z"/>
          <w:rFonts w:ascii="黑体" w:eastAsia="黑体" w:hAnsi="黑体"/>
        </w:rPr>
        <w:pPrChange w:id="311" w:author="李 巧云" w:date="2019-10-04T19:20:00Z">
          <w:pPr/>
        </w:pPrChange>
      </w:pPr>
      <w:ins w:id="312" w:author="李 巧云" w:date="2019-10-04T18:02:00Z">
        <w:r>
          <w:rPr>
            <w:rFonts w:ascii="黑体" w:eastAsia="黑体" w:hAnsi="黑体" w:hint="eastAsia"/>
          </w:rPr>
          <w:t>2.</w:t>
        </w:r>
        <w:r w:rsidRPr="005E6E73">
          <w:rPr>
            <w:rFonts w:ascii="黑体" w:eastAsia="黑体" w:hAnsi="黑体" w:hint="eastAsia"/>
          </w:rPr>
          <w:t>掌握根尖的结构与发展</w:t>
        </w:r>
      </w:ins>
      <w:ins w:id="313" w:author="李 巧云" w:date="2019-10-04T18:03:00Z">
        <w:r>
          <w:rPr>
            <w:rFonts w:ascii="黑体" w:eastAsia="黑体" w:hAnsi="黑体" w:hint="eastAsia"/>
          </w:rPr>
          <w:t>。</w:t>
        </w:r>
      </w:ins>
    </w:p>
    <w:p w14:paraId="5D0EC214" w14:textId="4B52F32B" w:rsidR="00E723E0" w:rsidRDefault="00E723E0">
      <w:pPr>
        <w:ind w:firstLineChars="300" w:firstLine="630"/>
        <w:rPr>
          <w:ins w:id="314" w:author="李 巧云" w:date="2019-10-04T18:04:00Z"/>
          <w:rFonts w:ascii="黑体" w:eastAsia="黑体" w:hAnsi="黑体"/>
        </w:rPr>
        <w:pPrChange w:id="315" w:author="李 巧云" w:date="2019-10-04T19:20:00Z">
          <w:pPr>
            <w:ind w:firstLineChars="200" w:firstLine="420"/>
          </w:pPr>
        </w:pPrChange>
      </w:pPr>
      <w:ins w:id="316" w:author="李 巧云" w:date="2019-10-04T18:02:00Z">
        <w:r>
          <w:rPr>
            <w:rFonts w:ascii="黑体" w:eastAsia="黑体" w:hAnsi="黑体" w:hint="eastAsia"/>
          </w:rPr>
          <w:t>3.</w:t>
        </w:r>
        <w:r w:rsidRPr="005E6E73">
          <w:rPr>
            <w:rFonts w:ascii="黑体" w:eastAsia="黑体" w:hAnsi="黑体" w:hint="eastAsia"/>
          </w:rPr>
          <w:t>熟练掌握根的初生结构</w:t>
        </w:r>
      </w:ins>
      <w:ins w:id="317" w:author="李 巧云" w:date="2019-10-04T18:03:00Z">
        <w:r>
          <w:rPr>
            <w:rFonts w:ascii="黑体" w:eastAsia="黑体" w:hAnsi="黑体" w:hint="eastAsia"/>
          </w:rPr>
          <w:t>。</w:t>
        </w:r>
      </w:ins>
    </w:p>
    <w:p w14:paraId="48478F8A" w14:textId="68A11025" w:rsidR="00E723E0" w:rsidRDefault="00E723E0">
      <w:pPr>
        <w:ind w:firstLineChars="300" w:firstLine="630"/>
        <w:rPr>
          <w:ins w:id="318" w:author="李 巧云" w:date="2019-10-04T18:02:00Z"/>
          <w:rFonts w:ascii="黑体" w:eastAsia="黑体" w:hAnsi="黑体"/>
        </w:rPr>
        <w:pPrChange w:id="319" w:author="李 巧云" w:date="2019-10-04T19:20:00Z">
          <w:pPr/>
        </w:pPrChange>
      </w:pPr>
      <w:ins w:id="320" w:author="李 巧云" w:date="2019-10-04T18:04:00Z">
        <w:r>
          <w:rPr>
            <w:rFonts w:ascii="黑体" w:eastAsia="黑体" w:hAnsi="黑体" w:hint="eastAsia"/>
          </w:rPr>
          <w:t>4.</w:t>
        </w:r>
        <w:r w:rsidRPr="005E6E73">
          <w:rPr>
            <w:rFonts w:ascii="黑体" w:eastAsia="黑体" w:hAnsi="黑体" w:hint="eastAsia"/>
          </w:rPr>
          <w:t>理解并掌握根的次生结构及次生生长。</w:t>
        </w:r>
      </w:ins>
    </w:p>
    <w:p w14:paraId="71D921AB" w14:textId="7DE626DA" w:rsidR="00D27633" w:rsidRDefault="00D27633" w:rsidP="00E56830">
      <w:pPr>
        <w:rPr>
          <w:ins w:id="321" w:author="李 巧云" w:date="2019-10-04T18:05:00Z"/>
          <w:rFonts w:ascii="黑体" w:eastAsia="黑体" w:hAnsi="黑体"/>
          <w:szCs w:val="21"/>
        </w:rPr>
      </w:pPr>
      <w:ins w:id="322" w:author="李 巧云" w:date="2019-10-04T17:37:00Z">
        <w:r w:rsidRPr="00F56816">
          <w:rPr>
            <w:rFonts w:ascii="黑体" w:eastAsia="黑体" w:hAnsi="黑体" w:hint="eastAsia"/>
            <w:szCs w:val="21"/>
            <w:rPrChange w:id="323" w:author="李 巧云" w:date="2019-10-04T17:41:00Z">
              <w:rPr>
                <w:rFonts w:ascii="黑体" w:eastAsia="黑体" w:hAnsi="黑体" w:hint="eastAsia"/>
              </w:rPr>
            </w:rPrChange>
          </w:rPr>
          <w:t>（</w:t>
        </w:r>
      </w:ins>
      <w:ins w:id="324" w:author="李 巧云" w:date="2019-10-07T13:17:00Z">
        <w:r w:rsidR="00DA4338">
          <w:rPr>
            <w:rFonts w:ascii="黑体" w:eastAsia="黑体" w:hAnsi="黑体" w:hint="eastAsia"/>
            <w:szCs w:val="21"/>
          </w:rPr>
          <w:t>五</w:t>
        </w:r>
      </w:ins>
      <w:ins w:id="325" w:author="李 巧云" w:date="2019-10-04T17:37:00Z">
        <w:r w:rsidRPr="00F56816">
          <w:rPr>
            <w:rFonts w:ascii="黑体" w:eastAsia="黑体" w:hAnsi="黑体" w:hint="eastAsia"/>
            <w:szCs w:val="21"/>
            <w:rPrChange w:id="326" w:author="李 巧云" w:date="2019-10-04T17:41:00Z">
              <w:rPr>
                <w:rFonts w:ascii="黑体" w:eastAsia="黑体" w:hAnsi="黑体" w:hint="eastAsia"/>
              </w:rPr>
            </w:rPrChange>
          </w:rPr>
          <w:t>）营养器官——</w:t>
        </w:r>
        <w:proofErr w:type="gramStart"/>
        <w:r w:rsidRPr="00F56816">
          <w:rPr>
            <w:rFonts w:ascii="黑体" w:eastAsia="黑体" w:hAnsi="黑体" w:hint="eastAsia"/>
            <w:szCs w:val="21"/>
            <w:rPrChange w:id="327" w:author="李 巧云" w:date="2019-10-04T17:41:00Z">
              <w:rPr>
                <w:rFonts w:ascii="黑体" w:eastAsia="黑体" w:hAnsi="黑体" w:hint="eastAsia"/>
              </w:rPr>
            </w:rPrChange>
          </w:rPr>
          <w:t>茎</w:t>
        </w:r>
      </w:ins>
      <w:proofErr w:type="gramEnd"/>
    </w:p>
    <w:p w14:paraId="6547913A" w14:textId="2DE22B63" w:rsidR="005F4C2C" w:rsidRPr="00416944" w:rsidRDefault="005F4C2C">
      <w:pPr>
        <w:ind w:firstLineChars="300" w:firstLine="630"/>
        <w:rPr>
          <w:ins w:id="328" w:author="李 巧云" w:date="2019-10-04T19:19:00Z"/>
          <w:rFonts w:ascii="黑体" w:eastAsia="黑体" w:hAnsi="黑体"/>
        </w:rPr>
        <w:pPrChange w:id="329" w:author="李 巧云" w:date="2019-10-04T19:20:00Z">
          <w:pPr/>
        </w:pPrChange>
      </w:pPr>
      <w:ins w:id="330" w:author="李 巧云" w:date="2019-10-04T19:19:00Z">
        <w:r w:rsidRPr="00416944">
          <w:rPr>
            <w:rFonts w:ascii="黑体" w:eastAsia="黑体" w:hAnsi="黑体"/>
          </w:rPr>
          <w:t>1.</w:t>
        </w:r>
      </w:ins>
      <w:ins w:id="331" w:author="李 巧云" w:date="2019-10-04T18:05:00Z">
        <w:r w:rsidR="00012168" w:rsidRPr="00416944">
          <w:rPr>
            <w:rFonts w:ascii="黑体" w:eastAsia="黑体" w:hAnsi="黑体" w:hint="eastAsia"/>
          </w:rPr>
          <w:t>了解茎的形态特征</w:t>
        </w:r>
      </w:ins>
      <w:ins w:id="332" w:author="李 巧云" w:date="2019-10-04T19:19:00Z">
        <w:r w:rsidRPr="00416944">
          <w:rPr>
            <w:rFonts w:ascii="黑体" w:eastAsia="黑体" w:hAnsi="黑体" w:hint="eastAsia"/>
          </w:rPr>
          <w:t>。</w:t>
        </w:r>
      </w:ins>
    </w:p>
    <w:p w14:paraId="44D43943" w14:textId="77777777" w:rsidR="005F4C2C" w:rsidRDefault="005F4C2C">
      <w:pPr>
        <w:ind w:firstLineChars="300" w:firstLine="630"/>
        <w:rPr>
          <w:ins w:id="333" w:author="李 巧云" w:date="2019-10-04T19:19:00Z"/>
          <w:rFonts w:ascii="黑体" w:eastAsia="黑体" w:hAnsi="黑体"/>
        </w:rPr>
        <w:pPrChange w:id="334" w:author="李 巧云" w:date="2019-10-04T19:21:00Z">
          <w:pPr/>
        </w:pPrChange>
      </w:pPr>
      <w:ins w:id="335" w:author="李 巧云" w:date="2019-10-04T19:19:00Z">
        <w:r>
          <w:rPr>
            <w:rFonts w:ascii="黑体" w:eastAsia="黑体" w:hAnsi="黑体" w:hint="eastAsia"/>
          </w:rPr>
          <w:t>2.</w:t>
        </w:r>
      </w:ins>
      <w:ins w:id="336" w:author="李 巧云" w:date="2019-10-04T18:05:00Z">
        <w:r w:rsidR="00012168" w:rsidRPr="005E6E73">
          <w:rPr>
            <w:rFonts w:ascii="黑体" w:eastAsia="黑体" w:hAnsi="黑体" w:hint="eastAsia"/>
          </w:rPr>
          <w:t>熟悉芽的概念与分类</w:t>
        </w:r>
      </w:ins>
      <w:ins w:id="337" w:author="李 巧云" w:date="2019-10-04T19:19:00Z">
        <w:r>
          <w:rPr>
            <w:rFonts w:ascii="黑体" w:eastAsia="黑体" w:hAnsi="黑体" w:hint="eastAsia"/>
          </w:rPr>
          <w:t>。</w:t>
        </w:r>
      </w:ins>
    </w:p>
    <w:p w14:paraId="7095A576" w14:textId="508E04C2" w:rsidR="005F4C2C" w:rsidRDefault="00416944">
      <w:pPr>
        <w:ind w:firstLineChars="300" w:firstLine="630"/>
        <w:rPr>
          <w:ins w:id="338" w:author="李 巧云" w:date="2019-10-04T19:19:00Z"/>
          <w:rFonts w:ascii="黑体" w:eastAsia="黑体" w:hAnsi="黑体"/>
        </w:rPr>
        <w:pPrChange w:id="339" w:author="李 巧云" w:date="2019-10-04T19:21:00Z">
          <w:pPr/>
        </w:pPrChange>
      </w:pPr>
      <w:ins w:id="340" w:author="李 巧云" w:date="2019-10-04T20:10:00Z">
        <w:r>
          <w:rPr>
            <w:rFonts w:ascii="黑体" w:eastAsia="黑体" w:hAnsi="黑体" w:hint="eastAsia"/>
          </w:rPr>
          <w:t>3</w:t>
        </w:r>
      </w:ins>
      <w:ins w:id="341" w:author="李 巧云" w:date="2019-10-04T19:20:00Z">
        <w:r w:rsidR="005F4C2C">
          <w:rPr>
            <w:rFonts w:ascii="黑体" w:eastAsia="黑体" w:hAnsi="黑体" w:hint="eastAsia"/>
          </w:rPr>
          <w:t>.</w:t>
        </w:r>
      </w:ins>
      <w:ins w:id="342" w:author="李 巧云" w:date="2019-10-04T18:05:00Z">
        <w:r w:rsidR="00012168" w:rsidRPr="005E6E73">
          <w:rPr>
            <w:rFonts w:ascii="黑体" w:eastAsia="黑体" w:hAnsi="黑体" w:hint="eastAsia"/>
          </w:rPr>
          <w:t>熟练掌握双子叶植物茎的初生结构与次生结构</w:t>
        </w:r>
      </w:ins>
      <w:ins w:id="343" w:author="李 巧云" w:date="2019-10-04T19:20:00Z">
        <w:r w:rsidR="005F4C2C">
          <w:rPr>
            <w:rFonts w:ascii="黑体" w:eastAsia="黑体" w:hAnsi="黑体" w:hint="eastAsia"/>
          </w:rPr>
          <w:t>。</w:t>
        </w:r>
      </w:ins>
    </w:p>
    <w:p w14:paraId="79FDF838" w14:textId="496E96F7" w:rsidR="005F4C2C" w:rsidRDefault="00416944">
      <w:pPr>
        <w:ind w:firstLineChars="300" w:firstLine="630"/>
        <w:rPr>
          <w:ins w:id="344" w:author="李 巧云" w:date="2019-10-04T19:19:00Z"/>
          <w:rFonts w:ascii="黑体" w:eastAsia="黑体" w:hAnsi="黑体"/>
        </w:rPr>
        <w:pPrChange w:id="345" w:author="李 巧云" w:date="2019-10-04T19:21:00Z">
          <w:pPr/>
        </w:pPrChange>
      </w:pPr>
      <w:ins w:id="346" w:author="李 巧云" w:date="2019-10-04T20:11:00Z">
        <w:r>
          <w:rPr>
            <w:rFonts w:ascii="黑体" w:eastAsia="黑体" w:hAnsi="黑体" w:hint="eastAsia"/>
          </w:rPr>
          <w:t>4</w:t>
        </w:r>
      </w:ins>
      <w:ins w:id="347" w:author="李 巧云" w:date="2019-10-04T19:20:00Z">
        <w:r w:rsidR="005F4C2C">
          <w:rPr>
            <w:rFonts w:ascii="黑体" w:eastAsia="黑体" w:hAnsi="黑体" w:hint="eastAsia"/>
          </w:rPr>
          <w:t>.</w:t>
        </w:r>
      </w:ins>
      <w:ins w:id="348" w:author="李 巧云" w:date="2019-10-04T18:05:00Z">
        <w:r w:rsidR="00012168" w:rsidRPr="005E6E73">
          <w:rPr>
            <w:rFonts w:ascii="黑体" w:eastAsia="黑体" w:hAnsi="黑体" w:hint="eastAsia"/>
          </w:rPr>
          <w:t>熟练掌握单子叶植物</w:t>
        </w:r>
        <w:proofErr w:type="gramStart"/>
        <w:r w:rsidR="00012168" w:rsidRPr="005E6E73">
          <w:rPr>
            <w:rFonts w:ascii="黑体" w:eastAsia="黑体" w:hAnsi="黑体" w:hint="eastAsia"/>
          </w:rPr>
          <w:t>茎</w:t>
        </w:r>
        <w:proofErr w:type="gramEnd"/>
        <w:r w:rsidR="00012168" w:rsidRPr="005E6E73">
          <w:rPr>
            <w:rFonts w:ascii="黑体" w:eastAsia="黑体" w:hAnsi="黑体" w:hint="eastAsia"/>
          </w:rPr>
          <w:t>结构及与双子叶植物的异同</w:t>
        </w:r>
      </w:ins>
      <w:ins w:id="349" w:author="李 巧云" w:date="2019-10-04T19:20:00Z">
        <w:r w:rsidR="005F4C2C">
          <w:rPr>
            <w:rFonts w:ascii="黑体" w:eastAsia="黑体" w:hAnsi="黑体" w:hint="eastAsia"/>
          </w:rPr>
          <w:t>。</w:t>
        </w:r>
      </w:ins>
    </w:p>
    <w:p w14:paraId="1CDFF1D3" w14:textId="1966444D" w:rsidR="00E723E0" w:rsidRPr="000B7A8B" w:rsidRDefault="00416944">
      <w:pPr>
        <w:ind w:firstLineChars="300" w:firstLine="630"/>
        <w:rPr>
          <w:ins w:id="350" w:author="李 巧云" w:date="2019-10-04T17:37:00Z"/>
          <w:rFonts w:ascii="黑体" w:eastAsia="黑体" w:hAnsi="黑体"/>
        </w:rPr>
        <w:pPrChange w:id="351" w:author="李 巧云" w:date="2019-10-04T19:21:00Z">
          <w:pPr/>
        </w:pPrChange>
      </w:pPr>
      <w:ins w:id="352" w:author="李 巧云" w:date="2019-10-04T20:11:00Z">
        <w:r>
          <w:rPr>
            <w:rFonts w:ascii="黑体" w:eastAsia="黑体" w:hAnsi="黑体" w:hint="eastAsia"/>
          </w:rPr>
          <w:t>5</w:t>
        </w:r>
      </w:ins>
      <w:ins w:id="353" w:author="李 巧云" w:date="2019-10-04T19:20:00Z">
        <w:r w:rsidR="005F4C2C">
          <w:rPr>
            <w:rFonts w:ascii="黑体" w:eastAsia="黑体" w:hAnsi="黑体" w:hint="eastAsia"/>
          </w:rPr>
          <w:t>.</w:t>
        </w:r>
      </w:ins>
      <w:ins w:id="354" w:author="李 巧云" w:date="2019-10-04T18:05:00Z">
        <w:r w:rsidR="00012168" w:rsidRPr="005E6E73">
          <w:rPr>
            <w:rFonts w:ascii="黑体" w:eastAsia="黑体" w:hAnsi="黑体" w:hint="eastAsia"/>
          </w:rPr>
          <w:t>理解并掌握茎的次生生长。</w:t>
        </w:r>
        <w:r w:rsidR="00012168" w:rsidRPr="005E6E73">
          <w:rPr>
            <w:rFonts w:ascii="黑体" w:eastAsia="黑体" w:hAnsi="黑体"/>
          </w:rPr>
          <w:t xml:space="preserve"> </w:t>
        </w:r>
      </w:ins>
    </w:p>
    <w:p w14:paraId="02BF3614" w14:textId="6687F263" w:rsidR="00D27633" w:rsidRDefault="00D27633" w:rsidP="00E56830">
      <w:pPr>
        <w:rPr>
          <w:ins w:id="355" w:author="李 巧云" w:date="2019-10-04T18:05:00Z"/>
          <w:rFonts w:ascii="黑体" w:eastAsia="黑体" w:hAnsi="黑体"/>
          <w:szCs w:val="21"/>
        </w:rPr>
      </w:pPr>
      <w:ins w:id="356" w:author="李 巧云" w:date="2019-10-04T17:37:00Z">
        <w:r w:rsidRPr="00F56816">
          <w:rPr>
            <w:rFonts w:ascii="黑体" w:eastAsia="黑体" w:hAnsi="黑体" w:hint="eastAsia"/>
            <w:szCs w:val="21"/>
            <w:rPrChange w:id="357" w:author="李 巧云" w:date="2019-10-04T17:41:00Z">
              <w:rPr>
                <w:rFonts w:ascii="黑体" w:eastAsia="黑体" w:hAnsi="黑体" w:hint="eastAsia"/>
              </w:rPr>
            </w:rPrChange>
          </w:rPr>
          <w:t>（</w:t>
        </w:r>
      </w:ins>
      <w:ins w:id="358" w:author="李 巧云" w:date="2019-10-07T13:18:00Z">
        <w:r w:rsidR="00DA4338">
          <w:rPr>
            <w:rFonts w:ascii="黑体" w:eastAsia="黑体" w:hAnsi="黑体" w:hint="eastAsia"/>
            <w:szCs w:val="21"/>
          </w:rPr>
          <w:t>六</w:t>
        </w:r>
      </w:ins>
      <w:ins w:id="359" w:author="李 巧云" w:date="2019-10-04T17:37:00Z">
        <w:r w:rsidRPr="00F56816">
          <w:rPr>
            <w:rFonts w:ascii="黑体" w:eastAsia="黑体" w:hAnsi="黑体" w:hint="eastAsia"/>
            <w:szCs w:val="21"/>
            <w:rPrChange w:id="360" w:author="李 巧云" w:date="2019-10-04T17:41:00Z">
              <w:rPr>
                <w:rFonts w:ascii="黑体" w:eastAsia="黑体" w:hAnsi="黑体" w:hint="eastAsia"/>
              </w:rPr>
            </w:rPrChange>
          </w:rPr>
          <w:t>）营养器官——</w:t>
        </w:r>
      </w:ins>
      <w:ins w:id="361" w:author="李 巧云" w:date="2019-10-04T17:38:00Z">
        <w:r w:rsidRPr="00F56816">
          <w:rPr>
            <w:rFonts w:ascii="黑体" w:eastAsia="黑体" w:hAnsi="黑体" w:hint="eastAsia"/>
            <w:szCs w:val="21"/>
            <w:rPrChange w:id="362" w:author="李 巧云" w:date="2019-10-04T17:41:00Z">
              <w:rPr>
                <w:rFonts w:ascii="黑体" w:eastAsia="黑体" w:hAnsi="黑体" w:hint="eastAsia"/>
              </w:rPr>
            </w:rPrChange>
          </w:rPr>
          <w:t>叶</w:t>
        </w:r>
      </w:ins>
    </w:p>
    <w:p w14:paraId="5BDEAE7A" w14:textId="6831B523" w:rsidR="007A5081" w:rsidRDefault="007A5081">
      <w:pPr>
        <w:ind w:firstLineChars="300" w:firstLine="630"/>
        <w:rPr>
          <w:ins w:id="363" w:author="李 巧云" w:date="2019-10-04T19:22:00Z"/>
          <w:rFonts w:ascii="黑体" w:eastAsia="黑体" w:hAnsi="黑体"/>
        </w:rPr>
        <w:pPrChange w:id="364" w:author="李 巧云" w:date="2019-10-04T19:22:00Z">
          <w:pPr/>
        </w:pPrChange>
      </w:pPr>
      <w:ins w:id="365" w:author="李 巧云" w:date="2019-10-04T19:21:00Z">
        <w:r>
          <w:rPr>
            <w:rFonts w:ascii="黑体" w:eastAsia="黑体" w:hAnsi="黑体" w:hint="eastAsia"/>
          </w:rPr>
          <w:t>1.</w:t>
        </w:r>
        <w:r w:rsidRPr="005E6E73">
          <w:rPr>
            <w:rFonts w:ascii="黑体" w:eastAsia="黑体" w:hAnsi="黑体" w:hint="eastAsia"/>
          </w:rPr>
          <w:t>掌握叶的组成</w:t>
        </w:r>
      </w:ins>
      <w:ins w:id="366" w:author="李 巧云" w:date="2019-10-04T19:23:00Z">
        <w:r>
          <w:rPr>
            <w:rFonts w:ascii="黑体" w:eastAsia="黑体" w:hAnsi="黑体" w:hint="eastAsia"/>
          </w:rPr>
          <w:t>。</w:t>
        </w:r>
      </w:ins>
    </w:p>
    <w:p w14:paraId="71F10994" w14:textId="1355ECB9" w:rsidR="007A5081" w:rsidRDefault="007A5081">
      <w:pPr>
        <w:ind w:firstLineChars="300" w:firstLine="630"/>
        <w:rPr>
          <w:ins w:id="367" w:author="李 巧云" w:date="2019-10-04T19:22:00Z"/>
          <w:rFonts w:ascii="黑体" w:eastAsia="黑体" w:hAnsi="黑体"/>
        </w:rPr>
        <w:pPrChange w:id="368" w:author="李 巧云" w:date="2019-10-04T19:23:00Z">
          <w:pPr/>
        </w:pPrChange>
      </w:pPr>
      <w:ins w:id="369" w:author="李 巧云" w:date="2019-10-04T19:22:00Z">
        <w:r>
          <w:rPr>
            <w:rFonts w:ascii="黑体" w:eastAsia="黑体" w:hAnsi="黑体" w:hint="eastAsia"/>
          </w:rPr>
          <w:t>2.</w:t>
        </w:r>
      </w:ins>
      <w:ins w:id="370" w:author="李 巧云" w:date="2019-10-04T19:21:00Z">
        <w:r w:rsidRPr="005E6E73">
          <w:rPr>
            <w:rFonts w:ascii="黑体" w:eastAsia="黑体" w:hAnsi="黑体" w:hint="eastAsia"/>
          </w:rPr>
          <w:t>熟练掌握被子植物叶片的一般结构及功能</w:t>
        </w:r>
      </w:ins>
      <w:ins w:id="371" w:author="李 巧云" w:date="2019-10-04T19:23:00Z">
        <w:r>
          <w:rPr>
            <w:rFonts w:ascii="黑体" w:eastAsia="黑体" w:hAnsi="黑体" w:hint="eastAsia"/>
          </w:rPr>
          <w:t>。</w:t>
        </w:r>
      </w:ins>
    </w:p>
    <w:p w14:paraId="6146420F" w14:textId="18F35A14" w:rsidR="00E723E0" w:rsidRPr="00F56816" w:rsidRDefault="007A5081">
      <w:pPr>
        <w:ind w:firstLineChars="300" w:firstLine="630"/>
        <w:rPr>
          <w:ins w:id="372" w:author="李 巧云" w:date="2019-10-04T17:37:00Z"/>
          <w:rFonts w:ascii="黑体" w:eastAsia="黑体" w:hAnsi="黑体"/>
          <w:szCs w:val="21"/>
          <w:rPrChange w:id="373" w:author="李 巧云" w:date="2019-10-04T17:41:00Z">
            <w:rPr>
              <w:ins w:id="374" w:author="李 巧云" w:date="2019-10-04T17:37:00Z"/>
              <w:rFonts w:ascii="黑体" w:eastAsia="黑体" w:hAnsi="黑体"/>
            </w:rPr>
          </w:rPrChange>
        </w:rPr>
        <w:pPrChange w:id="375" w:author="李 巧云" w:date="2019-10-04T19:23:00Z">
          <w:pPr/>
        </w:pPrChange>
      </w:pPr>
      <w:ins w:id="376" w:author="李 巧云" w:date="2019-10-04T19:22:00Z">
        <w:r>
          <w:rPr>
            <w:rFonts w:ascii="黑体" w:eastAsia="黑体" w:hAnsi="黑体" w:hint="eastAsia"/>
          </w:rPr>
          <w:t>3.</w:t>
        </w:r>
      </w:ins>
      <w:ins w:id="377" w:author="李 巧云" w:date="2019-10-04T19:21:00Z">
        <w:r w:rsidRPr="005E6E73">
          <w:rPr>
            <w:rFonts w:ascii="黑体" w:eastAsia="黑体" w:hAnsi="黑体" w:hint="eastAsia"/>
          </w:rPr>
          <w:t>掌握禾本科植物的叶片</w:t>
        </w:r>
      </w:ins>
      <w:ins w:id="378" w:author="李 巧云" w:date="2019-10-04T19:24:00Z">
        <w:r w:rsidR="00692187">
          <w:rPr>
            <w:rFonts w:ascii="黑体" w:eastAsia="黑体" w:hAnsi="黑体" w:hint="eastAsia"/>
          </w:rPr>
          <w:t>结构</w:t>
        </w:r>
      </w:ins>
      <w:ins w:id="379" w:author="李 巧云" w:date="2019-10-04T19:21:00Z">
        <w:r w:rsidRPr="005E6E73">
          <w:rPr>
            <w:rFonts w:ascii="黑体" w:eastAsia="黑体" w:hAnsi="黑体" w:hint="eastAsia"/>
          </w:rPr>
          <w:t>的特点</w:t>
        </w:r>
      </w:ins>
      <w:ins w:id="380" w:author="李 巧云" w:date="2019-10-04T19:23:00Z">
        <w:r>
          <w:rPr>
            <w:rFonts w:ascii="黑体" w:eastAsia="黑体" w:hAnsi="黑体" w:hint="eastAsia"/>
          </w:rPr>
          <w:t>。</w:t>
        </w:r>
      </w:ins>
      <w:ins w:id="381" w:author="李 巧云" w:date="2019-10-04T19:22:00Z">
        <w:r w:rsidRPr="00F56816">
          <w:rPr>
            <w:rFonts w:ascii="黑体" w:eastAsia="黑体" w:hAnsi="黑体"/>
            <w:szCs w:val="21"/>
          </w:rPr>
          <w:t xml:space="preserve"> </w:t>
        </w:r>
      </w:ins>
    </w:p>
    <w:p w14:paraId="6A91AA6F" w14:textId="634AD510" w:rsidR="00D27633" w:rsidRDefault="00D27633" w:rsidP="00E56830">
      <w:pPr>
        <w:rPr>
          <w:ins w:id="382" w:author="李 巧云" w:date="2019-10-04T18:05:00Z"/>
          <w:rFonts w:ascii="黑体" w:eastAsia="黑体" w:hAnsi="黑体"/>
          <w:color w:val="000000"/>
          <w:szCs w:val="21"/>
        </w:rPr>
      </w:pPr>
      <w:ins w:id="383" w:author="李 巧云" w:date="2019-10-04T17:38:00Z">
        <w:r w:rsidRPr="00F56816">
          <w:rPr>
            <w:rFonts w:ascii="黑体" w:eastAsia="黑体" w:hAnsi="黑体" w:hint="eastAsia"/>
            <w:szCs w:val="21"/>
          </w:rPr>
          <w:t>（七）</w:t>
        </w:r>
        <w:r w:rsidRPr="00F56816">
          <w:rPr>
            <w:rFonts w:ascii="黑体" w:eastAsia="黑体" w:hAnsi="黑体" w:hint="eastAsia"/>
            <w:color w:val="000000"/>
            <w:szCs w:val="21"/>
          </w:rPr>
          <w:t>营养器官的整体性、结构与功能的统一性及其对环境的适应性</w:t>
        </w:r>
      </w:ins>
    </w:p>
    <w:p w14:paraId="28056784" w14:textId="532696CB" w:rsidR="00E171E6" w:rsidRDefault="00E171E6">
      <w:pPr>
        <w:ind w:firstLineChars="300" w:firstLine="630"/>
        <w:rPr>
          <w:ins w:id="384" w:author="李 巧云" w:date="2019-10-04T19:24:00Z"/>
          <w:rFonts w:ascii="黑体" w:eastAsia="黑体" w:hAnsi="黑体"/>
        </w:rPr>
        <w:pPrChange w:id="385" w:author="李 巧云" w:date="2019-10-04T19:25:00Z">
          <w:pPr/>
        </w:pPrChange>
      </w:pPr>
      <w:ins w:id="386" w:author="李 巧云" w:date="2019-10-04T19:25:00Z">
        <w:r>
          <w:rPr>
            <w:rFonts w:ascii="黑体" w:eastAsia="黑体" w:hAnsi="黑体" w:hint="eastAsia"/>
          </w:rPr>
          <w:t>1</w:t>
        </w:r>
      </w:ins>
      <w:ins w:id="387" w:author="李 巧云" w:date="2019-10-04T19:24:00Z">
        <w:r w:rsidRPr="005E6E73">
          <w:rPr>
            <w:rFonts w:ascii="黑体" w:eastAsia="黑体" w:hAnsi="黑体"/>
          </w:rPr>
          <w:t>.</w:t>
        </w:r>
        <w:r w:rsidRPr="005E6E73">
          <w:rPr>
            <w:rFonts w:ascii="黑体" w:eastAsia="黑体" w:hAnsi="黑体" w:hint="eastAsia"/>
          </w:rPr>
          <w:t>了解茎与叶、茎</w:t>
        </w:r>
        <w:proofErr w:type="gramStart"/>
        <w:r w:rsidRPr="005E6E73">
          <w:rPr>
            <w:rFonts w:ascii="黑体" w:eastAsia="黑体" w:hAnsi="黑体" w:hint="eastAsia"/>
          </w:rPr>
          <w:t>与根间的</w:t>
        </w:r>
        <w:proofErr w:type="gramEnd"/>
        <w:r w:rsidRPr="005E6E73">
          <w:rPr>
            <w:rFonts w:ascii="黑体" w:eastAsia="黑体" w:hAnsi="黑体" w:hint="eastAsia"/>
          </w:rPr>
          <w:t>维管组织的联系</w:t>
        </w:r>
      </w:ins>
      <w:ins w:id="388" w:author="李 巧云" w:date="2019-10-04T19:25:00Z">
        <w:r>
          <w:rPr>
            <w:rFonts w:ascii="黑体" w:eastAsia="黑体" w:hAnsi="黑体" w:hint="eastAsia"/>
          </w:rPr>
          <w:t>。</w:t>
        </w:r>
      </w:ins>
    </w:p>
    <w:p w14:paraId="4B079359" w14:textId="3A95F766" w:rsidR="00E171E6" w:rsidRPr="005E6E73" w:rsidRDefault="00E171E6">
      <w:pPr>
        <w:ind w:firstLineChars="300" w:firstLine="630"/>
        <w:rPr>
          <w:ins w:id="389" w:author="李 巧云" w:date="2019-10-04T19:24:00Z"/>
          <w:rFonts w:ascii="黑体" w:eastAsia="黑体" w:hAnsi="黑体"/>
        </w:rPr>
        <w:pPrChange w:id="390" w:author="李 巧云" w:date="2019-10-04T19:25:00Z">
          <w:pPr/>
        </w:pPrChange>
      </w:pPr>
      <w:ins w:id="391" w:author="李 巧云" w:date="2019-10-04T19:25:00Z">
        <w:r>
          <w:rPr>
            <w:rFonts w:ascii="黑体" w:eastAsia="黑体" w:hAnsi="黑体" w:hint="eastAsia"/>
          </w:rPr>
          <w:t>2.</w:t>
        </w:r>
      </w:ins>
      <w:ins w:id="392" w:author="李 巧云" w:date="2019-10-04T19:24:00Z">
        <w:r w:rsidRPr="005E6E73">
          <w:rPr>
            <w:rFonts w:ascii="黑体" w:eastAsia="黑体" w:hAnsi="黑体" w:hint="eastAsia"/>
          </w:rPr>
          <w:t>理解并熟练掌握叶的生态类型及特点。</w:t>
        </w:r>
      </w:ins>
    </w:p>
    <w:p w14:paraId="48DCB914" w14:textId="336BB254" w:rsidR="00E723E0" w:rsidRPr="00EA3353" w:rsidRDefault="00E171E6">
      <w:pPr>
        <w:ind w:firstLineChars="300" w:firstLine="630"/>
        <w:rPr>
          <w:ins w:id="393" w:author="李 巧云" w:date="2019-10-04T17:38:00Z"/>
          <w:rFonts w:ascii="黑体" w:eastAsia="黑体" w:hAnsi="黑体"/>
          <w:rPrChange w:id="394" w:author="李 巧云" w:date="2019-10-04T19:29:00Z">
            <w:rPr>
              <w:ins w:id="395" w:author="李 巧云" w:date="2019-10-04T17:38:00Z"/>
              <w:rFonts w:ascii="黑体" w:eastAsia="黑体" w:hAnsi="黑体"/>
              <w:color w:val="000000"/>
              <w:szCs w:val="21"/>
            </w:rPr>
          </w:rPrChange>
        </w:rPr>
        <w:pPrChange w:id="396" w:author="李 巧云" w:date="2019-10-04T19:29:00Z">
          <w:pPr/>
        </w:pPrChange>
      </w:pPr>
      <w:ins w:id="397" w:author="李 巧云" w:date="2019-10-04T19:25:00Z">
        <w:r>
          <w:rPr>
            <w:rFonts w:ascii="黑体" w:eastAsia="黑体" w:hAnsi="黑体" w:hint="eastAsia"/>
          </w:rPr>
          <w:t>3</w:t>
        </w:r>
      </w:ins>
      <w:ins w:id="398" w:author="李 巧云" w:date="2019-10-04T19:24:00Z">
        <w:r w:rsidRPr="005E6E73">
          <w:rPr>
            <w:rFonts w:ascii="黑体" w:eastAsia="黑体" w:hAnsi="黑体"/>
          </w:rPr>
          <w:t>.</w:t>
        </w:r>
        <w:r w:rsidRPr="005E6E73">
          <w:rPr>
            <w:rFonts w:ascii="黑体" w:eastAsia="黑体" w:hAnsi="黑体" w:hint="eastAsia"/>
          </w:rPr>
          <w:t>掌握根、茎、叶的主要变态类型。</w:t>
        </w:r>
        <w:r w:rsidRPr="005E6E73">
          <w:rPr>
            <w:rFonts w:ascii="黑体" w:eastAsia="黑体" w:hAnsi="黑体"/>
          </w:rPr>
          <w:t xml:space="preserve"> </w:t>
        </w:r>
      </w:ins>
    </w:p>
    <w:p w14:paraId="5F51D8BF" w14:textId="45A505C0" w:rsidR="00D27633" w:rsidRDefault="00D27633" w:rsidP="00D27633">
      <w:pPr>
        <w:rPr>
          <w:ins w:id="399" w:author="李 巧云" w:date="2019-10-04T19:29:00Z"/>
          <w:rFonts w:ascii="黑体" w:eastAsia="黑体" w:hAnsi="黑体"/>
          <w:szCs w:val="21"/>
        </w:rPr>
      </w:pPr>
      <w:ins w:id="400" w:author="李 巧云" w:date="2019-10-04T17:38:00Z">
        <w:r w:rsidRPr="00F56816">
          <w:rPr>
            <w:rFonts w:ascii="黑体" w:eastAsia="黑体" w:hAnsi="黑体" w:hint="eastAsia"/>
            <w:szCs w:val="21"/>
            <w:rPrChange w:id="401" w:author="李 巧云" w:date="2019-10-04T17:41:00Z">
              <w:rPr>
                <w:rFonts w:ascii="黑体" w:eastAsia="黑体" w:hAnsi="黑体" w:hint="eastAsia"/>
              </w:rPr>
            </w:rPrChange>
          </w:rPr>
          <w:t>（八）生殖器官——花</w:t>
        </w:r>
      </w:ins>
    </w:p>
    <w:p w14:paraId="005A95E0" w14:textId="270B6F18" w:rsidR="000A3996" w:rsidRPr="005E6E73" w:rsidRDefault="000A3996">
      <w:pPr>
        <w:ind w:firstLineChars="300" w:firstLine="630"/>
        <w:rPr>
          <w:ins w:id="402" w:author="李 巧云" w:date="2019-10-04T19:30:00Z"/>
          <w:rFonts w:ascii="黑体" w:eastAsia="黑体" w:hAnsi="黑体"/>
        </w:rPr>
        <w:pPrChange w:id="403" w:author="李 巧云" w:date="2019-10-04T19:30:00Z">
          <w:pPr/>
        </w:pPrChange>
      </w:pPr>
      <w:ins w:id="404" w:author="李 巧云" w:date="2019-10-04T19:30:00Z">
        <w:r w:rsidRPr="005E6E73">
          <w:rPr>
            <w:rFonts w:ascii="黑体" w:eastAsia="黑体" w:hAnsi="黑体"/>
          </w:rPr>
          <w:lastRenderedPageBreak/>
          <w:t>1.</w:t>
        </w:r>
        <w:r w:rsidRPr="005E6E73">
          <w:rPr>
            <w:rFonts w:ascii="黑体" w:eastAsia="黑体" w:hAnsi="黑体" w:hint="eastAsia"/>
          </w:rPr>
          <w:t>掌握植物繁殖的类型。</w:t>
        </w:r>
        <w:r w:rsidRPr="005E6E73">
          <w:rPr>
            <w:rFonts w:ascii="黑体" w:eastAsia="黑体" w:hAnsi="黑体"/>
          </w:rPr>
          <w:t xml:space="preserve"> </w:t>
        </w:r>
      </w:ins>
    </w:p>
    <w:p w14:paraId="2E346A33" w14:textId="7CB1BB84" w:rsidR="000A3996" w:rsidRPr="005E6E73" w:rsidRDefault="000A3996">
      <w:pPr>
        <w:ind w:leftChars="100" w:left="210" w:firstLineChars="200" w:firstLine="420"/>
        <w:rPr>
          <w:ins w:id="405" w:author="李 巧云" w:date="2019-10-04T19:30:00Z"/>
          <w:rFonts w:ascii="黑体" w:eastAsia="黑体" w:hAnsi="黑体"/>
        </w:rPr>
        <w:pPrChange w:id="406" w:author="李 巧云" w:date="2019-10-04T19:30:00Z">
          <w:pPr>
            <w:ind w:left="210" w:hangingChars="100" w:hanging="210"/>
          </w:pPr>
        </w:pPrChange>
      </w:pPr>
      <w:ins w:id="407" w:author="李 巧云" w:date="2019-10-04T19:30:00Z">
        <w:r w:rsidRPr="005E6E73">
          <w:rPr>
            <w:rFonts w:ascii="黑体" w:eastAsia="黑体" w:hAnsi="黑体"/>
          </w:rPr>
          <w:t>2.</w:t>
        </w:r>
        <w:r w:rsidRPr="005E6E73">
          <w:rPr>
            <w:rFonts w:ascii="黑体" w:eastAsia="黑体" w:hAnsi="黑体" w:hint="eastAsia"/>
          </w:rPr>
          <w:t>熟悉花的组成；理解并掌握花的演化</w:t>
        </w:r>
      </w:ins>
      <w:ins w:id="408" w:author="李 巧云" w:date="2019-10-04T19:31:00Z">
        <w:r w:rsidR="002F366B">
          <w:rPr>
            <w:rFonts w:ascii="黑体" w:eastAsia="黑体" w:hAnsi="黑体" w:hint="eastAsia"/>
          </w:rPr>
          <w:t>。</w:t>
        </w:r>
        <w:r w:rsidR="002F366B" w:rsidRPr="005E6E73">
          <w:rPr>
            <w:rFonts w:ascii="黑体" w:eastAsia="黑体" w:hAnsi="黑体"/>
          </w:rPr>
          <w:t xml:space="preserve"> </w:t>
        </w:r>
      </w:ins>
    </w:p>
    <w:p w14:paraId="1838AC1B" w14:textId="4973A1F3" w:rsidR="002F366B" w:rsidRDefault="002F366B" w:rsidP="000A3996">
      <w:pPr>
        <w:ind w:firstLineChars="300" w:firstLine="630"/>
        <w:rPr>
          <w:ins w:id="409" w:author="李 巧云" w:date="2019-10-04T19:31:00Z"/>
          <w:rFonts w:ascii="黑体" w:eastAsia="黑体" w:hAnsi="黑体"/>
        </w:rPr>
      </w:pPr>
      <w:ins w:id="410" w:author="李 巧云" w:date="2019-10-04T19:31:00Z">
        <w:r>
          <w:rPr>
            <w:rFonts w:ascii="黑体" w:eastAsia="黑体" w:hAnsi="黑体" w:hint="eastAsia"/>
          </w:rPr>
          <w:t>3</w:t>
        </w:r>
      </w:ins>
      <w:ins w:id="411" w:author="李 巧云" w:date="2019-10-04T19:30:00Z">
        <w:r w:rsidR="000A3996" w:rsidRPr="005E6E73">
          <w:rPr>
            <w:rFonts w:ascii="黑体" w:eastAsia="黑体" w:hAnsi="黑体"/>
          </w:rPr>
          <w:t>.</w:t>
        </w:r>
        <w:r w:rsidR="000A3996" w:rsidRPr="005E6E73">
          <w:rPr>
            <w:rFonts w:ascii="黑体" w:eastAsia="黑体" w:hAnsi="黑体" w:hint="eastAsia"/>
          </w:rPr>
          <w:t>熟练掌握花药的发育、花粉粒的形成以及形态结构</w:t>
        </w:r>
      </w:ins>
      <w:ins w:id="412" w:author="李 巧云" w:date="2019-10-04T19:32:00Z">
        <w:r>
          <w:rPr>
            <w:rFonts w:ascii="黑体" w:eastAsia="黑体" w:hAnsi="黑体" w:hint="eastAsia"/>
          </w:rPr>
          <w:t>。</w:t>
        </w:r>
      </w:ins>
    </w:p>
    <w:p w14:paraId="07C48316" w14:textId="7418CFCD" w:rsidR="000A3996" w:rsidRPr="005E6E73" w:rsidRDefault="002F366B">
      <w:pPr>
        <w:ind w:firstLineChars="300" w:firstLine="630"/>
        <w:rPr>
          <w:ins w:id="413" w:author="李 巧云" w:date="2019-10-04T19:30:00Z"/>
          <w:rFonts w:ascii="黑体" w:eastAsia="黑体" w:hAnsi="黑体"/>
        </w:rPr>
        <w:pPrChange w:id="414" w:author="李 巧云" w:date="2019-10-04T19:31:00Z">
          <w:pPr/>
        </w:pPrChange>
      </w:pPr>
      <w:ins w:id="415" w:author="李 巧云" w:date="2019-10-04T19:31:00Z">
        <w:r>
          <w:rPr>
            <w:rFonts w:ascii="黑体" w:eastAsia="黑体" w:hAnsi="黑体" w:hint="eastAsia"/>
          </w:rPr>
          <w:t>4.</w:t>
        </w:r>
      </w:ins>
      <w:ins w:id="416" w:author="李 巧云" w:date="2019-10-04T19:30:00Z">
        <w:r w:rsidR="000A3996" w:rsidRPr="005E6E73">
          <w:rPr>
            <w:rFonts w:ascii="黑体" w:eastAsia="黑体" w:hAnsi="黑体" w:hint="eastAsia"/>
          </w:rPr>
          <w:t>熟练掌握胚珠的发育和胚囊的形成。</w:t>
        </w:r>
        <w:r w:rsidR="000A3996" w:rsidRPr="005E6E73">
          <w:rPr>
            <w:rFonts w:ascii="黑体" w:eastAsia="黑体" w:hAnsi="黑体"/>
          </w:rPr>
          <w:t xml:space="preserve"> </w:t>
        </w:r>
      </w:ins>
    </w:p>
    <w:p w14:paraId="7A38E7C5" w14:textId="0284748D" w:rsidR="00CE0A39" w:rsidRDefault="000A3996">
      <w:pPr>
        <w:ind w:firstLineChars="300" w:firstLine="630"/>
        <w:rPr>
          <w:ins w:id="417" w:author="李 巧云" w:date="2019-10-04T21:57:00Z"/>
          <w:rFonts w:ascii="黑体" w:eastAsia="黑体" w:hAnsi="黑体"/>
        </w:rPr>
      </w:pPr>
      <w:ins w:id="418" w:author="李 巧云" w:date="2019-10-04T19:30:00Z">
        <w:r w:rsidRPr="005E6E73">
          <w:rPr>
            <w:rFonts w:ascii="黑体" w:eastAsia="黑体" w:hAnsi="黑体"/>
          </w:rPr>
          <w:t>5</w:t>
        </w:r>
      </w:ins>
      <w:ins w:id="419" w:author="李 巧云" w:date="2019-10-04T21:57:00Z">
        <w:r w:rsidR="00CE0A39">
          <w:rPr>
            <w:rFonts w:ascii="黑体" w:eastAsia="黑体" w:hAnsi="黑体" w:hint="eastAsia"/>
          </w:rPr>
          <w:t>.</w:t>
        </w:r>
        <w:r w:rsidR="00CE0A39" w:rsidRPr="00721DE5">
          <w:rPr>
            <w:rFonts w:ascii="黑体" w:eastAsia="黑体" w:hAnsi="黑体" w:hint="eastAsia"/>
          </w:rPr>
          <w:t>熟悉风媒花与虫媒花的特点与区别</w:t>
        </w:r>
        <w:r w:rsidR="00CE0A39">
          <w:rPr>
            <w:rFonts w:ascii="黑体" w:eastAsia="黑体" w:hAnsi="黑体" w:hint="eastAsia"/>
          </w:rPr>
          <w:t>。</w:t>
        </w:r>
      </w:ins>
    </w:p>
    <w:p w14:paraId="602E52B0" w14:textId="7D630BDA" w:rsidR="00CE0A39" w:rsidRPr="005E6E73" w:rsidRDefault="00CE0A39">
      <w:pPr>
        <w:ind w:firstLineChars="300" w:firstLine="630"/>
        <w:rPr>
          <w:ins w:id="420" w:author="李 巧云" w:date="2019-10-04T19:30:00Z"/>
          <w:rFonts w:ascii="黑体" w:eastAsia="黑体" w:hAnsi="黑体"/>
        </w:rPr>
        <w:pPrChange w:id="421" w:author="李 巧云" w:date="2019-10-04T21:57:00Z">
          <w:pPr/>
        </w:pPrChange>
      </w:pPr>
      <w:ins w:id="422" w:author="李 巧云" w:date="2019-10-04T21:57:00Z">
        <w:r>
          <w:rPr>
            <w:rFonts w:ascii="黑体" w:eastAsia="黑体" w:hAnsi="黑体" w:hint="eastAsia"/>
          </w:rPr>
          <w:t>6</w:t>
        </w:r>
      </w:ins>
      <w:ins w:id="423" w:author="李 巧云" w:date="2019-10-04T19:30:00Z">
        <w:r w:rsidR="000A3996" w:rsidRPr="005E6E73">
          <w:rPr>
            <w:rFonts w:ascii="黑体" w:eastAsia="黑体" w:hAnsi="黑体"/>
          </w:rPr>
          <w:t>.</w:t>
        </w:r>
      </w:ins>
      <w:ins w:id="424" w:author="李 巧云" w:date="2019-10-04T19:33:00Z">
        <w:r w:rsidR="002F366B" w:rsidRPr="005E6E73">
          <w:rPr>
            <w:rFonts w:ascii="黑体" w:eastAsia="黑体" w:hAnsi="黑体" w:hint="eastAsia"/>
          </w:rPr>
          <w:t>掌握自花传粉与异花传粉的概念及其生物学意义。</w:t>
        </w:r>
      </w:ins>
    </w:p>
    <w:p w14:paraId="2D8F08A1" w14:textId="1478E7D8" w:rsidR="00E723E0" w:rsidRPr="00F56816" w:rsidRDefault="00CE0A39">
      <w:pPr>
        <w:ind w:firstLineChars="300" w:firstLine="630"/>
        <w:rPr>
          <w:ins w:id="425" w:author="李 巧云" w:date="2019-10-04T17:38:00Z"/>
          <w:rFonts w:ascii="黑体" w:eastAsia="黑体" w:hAnsi="黑体"/>
          <w:szCs w:val="21"/>
          <w:rPrChange w:id="426" w:author="李 巧云" w:date="2019-10-04T17:41:00Z">
            <w:rPr>
              <w:ins w:id="427" w:author="李 巧云" w:date="2019-10-04T17:38:00Z"/>
              <w:rFonts w:ascii="黑体" w:eastAsia="黑体" w:hAnsi="黑体"/>
            </w:rPr>
          </w:rPrChange>
        </w:rPr>
        <w:pPrChange w:id="428" w:author="李 巧云" w:date="2019-10-04T19:50:00Z">
          <w:pPr/>
        </w:pPrChange>
      </w:pPr>
      <w:ins w:id="429" w:author="李 巧云" w:date="2019-10-04T21:57:00Z">
        <w:r>
          <w:rPr>
            <w:rFonts w:ascii="黑体" w:eastAsia="黑体" w:hAnsi="黑体" w:hint="eastAsia"/>
          </w:rPr>
          <w:t>7</w:t>
        </w:r>
      </w:ins>
      <w:ins w:id="430" w:author="李 巧云" w:date="2019-10-04T19:30:00Z">
        <w:r w:rsidR="000A3996" w:rsidRPr="005E6E73">
          <w:rPr>
            <w:rFonts w:ascii="黑体" w:eastAsia="黑体" w:hAnsi="黑体"/>
          </w:rPr>
          <w:t>.</w:t>
        </w:r>
        <w:r w:rsidR="000A3996" w:rsidRPr="005E6E73">
          <w:rPr>
            <w:rFonts w:ascii="黑体" w:eastAsia="黑体" w:hAnsi="黑体" w:hint="eastAsia"/>
          </w:rPr>
          <w:t>熟练掌握被子植物的双受精过程及其生物学意义</w:t>
        </w:r>
      </w:ins>
      <w:ins w:id="431" w:author="李 巧云" w:date="2019-10-04T19:31:00Z">
        <w:r w:rsidR="000A3996">
          <w:rPr>
            <w:rFonts w:ascii="黑体" w:eastAsia="黑体" w:hAnsi="黑体" w:hint="eastAsia"/>
          </w:rPr>
          <w:t>。</w:t>
        </w:r>
      </w:ins>
    </w:p>
    <w:p w14:paraId="5C160D75" w14:textId="56B50E2E" w:rsidR="00D27633" w:rsidRDefault="00D27633" w:rsidP="00D27633">
      <w:pPr>
        <w:rPr>
          <w:ins w:id="432" w:author="李 巧云" w:date="2019-10-04T18:05:00Z"/>
          <w:rFonts w:ascii="黑体" w:eastAsia="黑体" w:hAnsi="黑体"/>
          <w:color w:val="000000"/>
          <w:szCs w:val="21"/>
        </w:rPr>
      </w:pPr>
      <w:ins w:id="433" w:author="李 巧云" w:date="2019-10-04T17:39:00Z">
        <w:r w:rsidRPr="00F56816">
          <w:rPr>
            <w:rFonts w:ascii="黑体" w:eastAsia="黑体" w:hAnsi="黑体" w:hint="eastAsia"/>
            <w:szCs w:val="21"/>
          </w:rPr>
          <w:t>（九）</w:t>
        </w:r>
        <w:r w:rsidRPr="00F56816">
          <w:rPr>
            <w:rFonts w:ascii="黑体" w:eastAsia="黑体" w:hAnsi="黑体" w:hint="eastAsia"/>
            <w:color w:val="000000"/>
            <w:szCs w:val="21"/>
          </w:rPr>
          <w:t>种子的发育、果实的形成及果皮的结构</w:t>
        </w:r>
      </w:ins>
    </w:p>
    <w:p w14:paraId="0E156898" w14:textId="4797628D" w:rsidR="00CF469B" w:rsidRDefault="00CF469B">
      <w:pPr>
        <w:ind w:firstLineChars="300" w:firstLine="630"/>
        <w:rPr>
          <w:ins w:id="434" w:author="李 巧云" w:date="2019-10-04T19:34:00Z"/>
          <w:rFonts w:ascii="黑体" w:eastAsia="黑体" w:hAnsi="黑体"/>
        </w:rPr>
        <w:pPrChange w:id="435" w:author="李 巧云" w:date="2019-10-04T19:34:00Z">
          <w:pPr/>
        </w:pPrChange>
      </w:pPr>
      <w:ins w:id="436" w:author="李 巧云" w:date="2019-10-04T19:34:00Z">
        <w:r>
          <w:rPr>
            <w:rFonts w:ascii="黑体" w:eastAsia="黑体" w:hAnsi="黑体" w:hint="eastAsia"/>
          </w:rPr>
          <w:t>1</w:t>
        </w:r>
        <w:r w:rsidRPr="005E6E73">
          <w:rPr>
            <w:rFonts w:ascii="黑体" w:eastAsia="黑体" w:hAnsi="黑体"/>
          </w:rPr>
          <w:t>.</w:t>
        </w:r>
        <w:r w:rsidRPr="005E6E73">
          <w:rPr>
            <w:rFonts w:ascii="黑体" w:eastAsia="黑体" w:hAnsi="黑体" w:hint="eastAsia"/>
          </w:rPr>
          <w:t>熟练掌握双子叶植物与单子叶植物胚的发育</w:t>
        </w:r>
      </w:ins>
      <w:ins w:id="437" w:author="李 巧云" w:date="2019-10-04T21:08:00Z">
        <w:r w:rsidR="00EB50B0">
          <w:rPr>
            <w:rFonts w:ascii="黑体" w:eastAsia="黑体" w:hAnsi="黑体" w:hint="eastAsia"/>
          </w:rPr>
          <w:t>。</w:t>
        </w:r>
      </w:ins>
    </w:p>
    <w:p w14:paraId="54B4FC5D" w14:textId="50B1A22A" w:rsidR="00CF469B" w:rsidRPr="005E6E73" w:rsidRDefault="00CF469B">
      <w:pPr>
        <w:ind w:firstLineChars="300" w:firstLine="630"/>
        <w:rPr>
          <w:ins w:id="438" w:author="李 巧云" w:date="2019-10-04T19:34:00Z"/>
          <w:rFonts w:ascii="黑体" w:eastAsia="黑体" w:hAnsi="黑体"/>
        </w:rPr>
        <w:pPrChange w:id="439" w:author="李 巧云" w:date="2019-10-04T19:34:00Z">
          <w:pPr/>
        </w:pPrChange>
      </w:pPr>
      <w:ins w:id="440" w:author="李 巧云" w:date="2019-10-04T19:34:00Z">
        <w:r>
          <w:rPr>
            <w:rFonts w:ascii="黑体" w:eastAsia="黑体" w:hAnsi="黑体" w:hint="eastAsia"/>
          </w:rPr>
          <w:t>2.</w:t>
        </w:r>
        <w:r w:rsidRPr="005E6E73">
          <w:rPr>
            <w:rFonts w:ascii="黑体" w:eastAsia="黑体" w:hAnsi="黑体" w:hint="eastAsia"/>
          </w:rPr>
          <w:t>掌握胚乳的发育类型</w:t>
        </w:r>
      </w:ins>
      <w:ins w:id="441" w:author="李 巧云" w:date="2019-10-04T19:36:00Z">
        <w:r w:rsidR="006E2193">
          <w:rPr>
            <w:rFonts w:ascii="黑体" w:eastAsia="黑体" w:hAnsi="黑体" w:hint="eastAsia"/>
          </w:rPr>
          <w:t>，</w:t>
        </w:r>
        <w:r w:rsidR="006E2193" w:rsidRPr="005E6E73">
          <w:rPr>
            <w:rFonts w:ascii="黑体" w:eastAsia="黑体" w:hAnsi="黑体" w:hint="eastAsia"/>
          </w:rPr>
          <w:t>掌握无融合生殖及多胚现象的概念。</w:t>
        </w:r>
      </w:ins>
      <w:ins w:id="442" w:author="李 巧云" w:date="2019-10-04T19:34:00Z">
        <w:r w:rsidRPr="005E6E73">
          <w:rPr>
            <w:rFonts w:ascii="黑体" w:eastAsia="黑体" w:hAnsi="黑体"/>
          </w:rPr>
          <w:t xml:space="preserve"> </w:t>
        </w:r>
      </w:ins>
    </w:p>
    <w:p w14:paraId="3E4267AF" w14:textId="70072C15" w:rsidR="00CF469B" w:rsidRPr="005E6E73" w:rsidRDefault="006E2193">
      <w:pPr>
        <w:ind w:firstLineChars="300" w:firstLine="630"/>
        <w:rPr>
          <w:ins w:id="443" w:author="李 巧云" w:date="2019-10-04T19:34:00Z"/>
          <w:rFonts w:ascii="黑体" w:eastAsia="黑体" w:hAnsi="黑体"/>
        </w:rPr>
        <w:pPrChange w:id="444" w:author="李 巧云" w:date="2019-10-04T19:34:00Z">
          <w:pPr/>
        </w:pPrChange>
      </w:pPr>
      <w:ins w:id="445" w:author="李 巧云" w:date="2019-10-04T19:37:00Z">
        <w:r>
          <w:rPr>
            <w:rFonts w:ascii="黑体" w:eastAsia="黑体" w:hAnsi="黑体" w:hint="eastAsia"/>
          </w:rPr>
          <w:t>3.</w:t>
        </w:r>
      </w:ins>
      <w:ins w:id="446" w:author="李 巧云" w:date="2019-10-04T19:34:00Z">
        <w:r w:rsidR="00CF469B" w:rsidRPr="005E6E73">
          <w:rPr>
            <w:rFonts w:ascii="黑体" w:eastAsia="黑体" w:hAnsi="黑体" w:hint="eastAsia"/>
          </w:rPr>
          <w:t>了解果实的形成</w:t>
        </w:r>
      </w:ins>
      <w:ins w:id="447" w:author="李 巧云" w:date="2019-10-04T20:17:00Z">
        <w:r w:rsidR="00BB68C0">
          <w:rPr>
            <w:rFonts w:ascii="黑体" w:eastAsia="黑体" w:hAnsi="黑体" w:hint="eastAsia"/>
          </w:rPr>
          <w:t>。</w:t>
        </w:r>
      </w:ins>
      <w:ins w:id="448" w:author="李 巧云" w:date="2019-10-04T19:34:00Z">
        <w:r w:rsidR="00CF469B" w:rsidRPr="005E6E73">
          <w:rPr>
            <w:rFonts w:ascii="黑体" w:eastAsia="黑体" w:hAnsi="黑体"/>
          </w:rPr>
          <w:t xml:space="preserve"> </w:t>
        </w:r>
      </w:ins>
    </w:p>
    <w:p w14:paraId="12757501" w14:textId="19FF1AAD" w:rsidR="00D27633" w:rsidRDefault="00D27633" w:rsidP="00D27633">
      <w:pPr>
        <w:rPr>
          <w:ins w:id="449" w:author="李 巧云" w:date="2019-10-04T19:41:00Z"/>
          <w:rFonts w:ascii="黑体" w:eastAsia="黑体" w:hAnsi="黑体"/>
          <w:szCs w:val="21"/>
        </w:rPr>
      </w:pPr>
      <w:ins w:id="450" w:author="李 巧云" w:date="2019-10-04T17:39:00Z">
        <w:r w:rsidRPr="00F56816">
          <w:rPr>
            <w:rFonts w:ascii="黑体" w:eastAsia="黑体" w:hAnsi="黑体" w:hint="eastAsia"/>
            <w:szCs w:val="21"/>
            <w:rPrChange w:id="451" w:author="李 巧云" w:date="2019-10-04T17:41:00Z">
              <w:rPr>
                <w:rFonts w:ascii="黑体" w:eastAsia="黑体" w:hAnsi="黑体" w:hint="eastAsia"/>
              </w:rPr>
            </w:rPrChange>
          </w:rPr>
          <w:t>（十）植物类群及分类</w:t>
        </w:r>
      </w:ins>
    </w:p>
    <w:p w14:paraId="6AAF1DA3" w14:textId="182B99AD" w:rsidR="005C7161" w:rsidRDefault="005C7161">
      <w:pPr>
        <w:ind w:firstLineChars="300" w:firstLine="630"/>
        <w:rPr>
          <w:ins w:id="452" w:author="李 巧云" w:date="2019-10-04T18:05:00Z"/>
          <w:rFonts w:ascii="黑体" w:eastAsia="黑体" w:hAnsi="黑体"/>
          <w:szCs w:val="21"/>
        </w:rPr>
        <w:pPrChange w:id="453" w:author="李 巧云" w:date="2019-10-04T19:44:00Z">
          <w:pPr/>
        </w:pPrChange>
      </w:pPr>
      <w:ins w:id="454" w:author="李 巧云" w:date="2019-10-04T19:44:00Z">
        <w:r w:rsidRPr="005E6E73">
          <w:rPr>
            <w:rFonts w:ascii="黑体" w:eastAsia="黑体" w:hAnsi="黑体"/>
          </w:rPr>
          <w:t>1.</w:t>
        </w:r>
        <w:r w:rsidRPr="005E6E73">
          <w:rPr>
            <w:rFonts w:ascii="黑体" w:eastAsia="黑体" w:hAnsi="黑体" w:hint="eastAsia"/>
          </w:rPr>
          <w:t>熟悉植物分类的阶层系统；了解国际植物命名法规</w:t>
        </w:r>
        <w:r>
          <w:rPr>
            <w:rFonts w:ascii="黑体" w:eastAsia="黑体" w:hAnsi="黑体" w:hint="eastAsia"/>
          </w:rPr>
          <w:t>。</w:t>
        </w:r>
      </w:ins>
    </w:p>
    <w:p w14:paraId="5B838508" w14:textId="2F525DDD" w:rsidR="003A44C7" w:rsidRDefault="0064797E">
      <w:pPr>
        <w:ind w:firstLineChars="300" w:firstLine="630"/>
        <w:rPr>
          <w:ins w:id="455" w:author="李 巧云" w:date="2019-10-07T13:35:00Z"/>
          <w:rFonts w:ascii="黑体" w:eastAsia="黑体" w:hAnsi="黑体"/>
        </w:rPr>
      </w:pPr>
      <w:ins w:id="456" w:author="李 巧云" w:date="2019-10-04T19:50:00Z">
        <w:r w:rsidRPr="005E6E73">
          <w:rPr>
            <w:rFonts w:ascii="黑体" w:eastAsia="黑体" w:hAnsi="黑体"/>
          </w:rPr>
          <w:t>2.</w:t>
        </w:r>
        <w:r w:rsidRPr="005E6E73">
          <w:rPr>
            <w:rFonts w:ascii="黑体" w:eastAsia="黑体" w:hAnsi="黑体" w:hint="eastAsia"/>
          </w:rPr>
          <w:t>了解</w:t>
        </w:r>
      </w:ins>
      <w:ins w:id="457" w:author="李 巧云" w:date="2019-10-07T13:34:00Z">
        <w:r w:rsidR="003A44C7">
          <w:rPr>
            <w:rFonts w:ascii="黑体" w:eastAsia="黑体" w:hAnsi="黑体" w:hint="eastAsia"/>
          </w:rPr>
          <w:t>低等</w:t>
        </w:r>
      </w:ins>
      <w:ins w:id="458" w:author="李 巧云" w:date="2019-10-04T19:50:00Z">
        <w:r w:rsidRPr="005E6E73">
          <w:rPr>
            <w:rFonts w:ascii="黑体" w:eastAsia="黑体" w:hAnsi="黑体" w:hint="eastAsia"/>
          </w:rPr>
          <w:t>植物特征及代表植物。</w:t>
        </w:r>
      </w:ins>
    </w:p>
    <w:p w14:paraId="5FC40A75" w14:textId="53749427" w:rsidR="0064797E" w:rsidRPr="005E6E73" w:rsidRDefault="003A44C7">
      <w:pPr>
        <w:ind w:firstLineChars="300" w:firstLine="630"/>
        <w:rPr>
          <w:ins w:id="459" w:author="李 巧云" w:date="2019-10-04T19:50:00Z"/>
          <w:rFonts w:ascii="黑体" w:eastAsia="黑体" w:hAnsi="黑体"/>
        </w:rPr>
        <w:pPrChange w:id="460" w:author="李 巧云" w:date="2019-10-04T19:50:00Z">
          <w:pPr/>
        </w:pPrChange>
      </w:pPr>
      <w:ins w:id="461" w:author="李 巧云" w:date="2019-10-07T13:35:00Z">
        <w:r>
          <w:rPr>
            <w:rFonts w:ascii="黑体" w:eastAsia="黑体" w:hAnsi="黑体" w:hint="eastAsia"/>
          </w:rPr>
          <w:t>3.掌握苔藓植物和蕨类植物的特征及</w:t>
        </w:r>
      </w:ins>
      <w:ins w:id="462" w:author="李 巧云" w:date="2019-10-07T13:36:00Z">
        <w:r>
          <w:rPr>
            <w:rFonts w:ascii="黑体" w:eastAsia="黑体" w:hAnsi="黑体" w:hint="eastAsia"/>
          </w:rPr>
          <w:t>代表植物。</w:t>
        </w:r>
      </w:ins>
      <w:ins w:id="463" w:author="李 巧云" w:date="2019-10-04T19:50:00Z">
        <w:r w:rsidR="0064797E" w:rsidRPr="005E6E73">
          <w:rPr>
            <w:rFonts w:ascii="黑体" w:eastAsia="黑体" w:hAnsi="黑体"/>
          </w:rPr>
          <w:t xml:space="preserve"> </w:t>
        </w:r>
      </w:ins>
    </w:p>
    <w:p w14:paraId="7ED2023E" w14:textId="636459DD" w:rsidR="0064797E" w:rsidRPr="005E6E73" w:rsidRDefault="00391ECC">
      <w:pPr>
        <w:ind w:firstLineChars="300" w:firstLine="630"/>
        <w:rPr>
          <w:ins w:id="464" w:author="李 巧云" w:date="2019-10-04T19:50:00Z"/>
          <w:rFonts w:ascii="黑体" w:eastAsia="黑体" w:hAnsi="黑体"/>
        </w:rPr>
        <w:pPrChange w:id="465" w:author="李 巧云" w:date="2019-10-04T19:50:00Z">
          <w:pPr/>
        </w:pPrChange>
      </w:pPr>
      <w:ins w:id="466" w:author="李 巧云" w:date="2019-10-07T13:36:00Z">
        <w:r>
          <w:rPr>
            <w:rFonts w:ascii="黑体" w:eastAsia="黑体" w:hAnsi="黑体" w:hint="eastAsia"/>
          </w:rPr>
          <w:t>4</w:t>
        </w:r>
      </w:ins>
      <w:ins w:id="467" w:author="李 巧云" w:date="2019-10-04T19:51:00Z">
        <w:r w:rsidR="0064797E">
          <w:rPr>
            <w:rFonts w:ascii="黑体" w:eastAsia="黑体" w:hAnsi="黑体" w:hint="eastAsia"/>
          </w:rPr>
          <w:t>.</w:t>
        </w:r>
      </w:ins>
      <w:ins w:id="468" w:author="李 巧云" w:date="2019-10-04T19:50:00Z">
        <w:r w:rsidR="0064797E" w:rsidRPr="005E6E73">
          <w:rPr>
            <w:rFonts w:ascii="黑体" w:eastAsia="黑体" w:hAnsi="黑体" w:hint="eastAsia"/>
          </w:rPr>
          <w:t>熟练掌握裸子植物的一般特征。</w:t>
        </w:r>
        <w:r w:rsidR="0064797E" w:rsidRPr="005E6E73">
          <w:rPr>
            <w:rFonts w:ascii="黑体" w:eastAsia="黑体" w:hAnsi="黑体"/>
          </w:rPr>
          <w:t xml:space="preserve"> </w:t>
        </w:r>
      </w:ins>
    </w:p>
    <w:p w14:paraId="6248EA7A" w14:textId="576C2FC2" w:rsidR="00E723E0" w:rsidRDefault="00391ECC">
      <w:pPr>
        <w:ind w:firstLineChars="300" w:firstLine="630"/>
        <w:rPr>
          <w:ins w:id="469" w:author="李 巧云" w:date="2019-10-04T20:53:00Z"/>
          <w:rFonts w:ascii="黑体" w:eastAsia="黑体" w:hAnsi="黑体"/>
        </w:rPr>
      </w:pPr>
      <w:ins w:id="470" w:author="李 巧云" w:date="2019-10-07T13:36:00Z">
        <w:r>
          <w:rPr>
            <w:rFonts w:ascii="黑体" w:eastAsia="黑体" w:hAnsi="黑体" w:hint="eastAsia"/>
          </w:rPr>
          <w:t>5</w:t>
        </w:r>
      </w:ins>
      <w:ins w:id="471" w:author="李 巧云" w:date="2019-10-04T19:50:00Z">
        <w:r w:rsidR="0064797E" w:rsidRPr="005E6E73">
          <w:rPr>
            <w:rFonts w:ascii="黑体" w:eastAsia="黑体" w:hAnsi="黑体"/>
          </w:rPr>
          <w:t>.</w:t>
        </w:r>
        <w:r w:rsidR="0064797E" w:rsidRPr="005E6E73">
          <w:rPr>
            <w:rFonts w:ascii="黑体" w:eastAsia="黑体" w:hAnsi="黑体" w:hint="eastAsia"/>
          </w:rPr>
          <w:t>熟练掌握被子植物的一般特征、分类原则</w:t>
        </w:r>
      </w:ins>
      <w:ins w:id="472" w:author="李 巧云" w:date="2019-10-04T19:54:00Z">
        <w:r w:rsidR="00B436BB">
          <w:rPr>
            <w:rFonts w:ascii="黑体" w:eastAsia="黑体" w:hAnsi="黑体" w:hint="eastAsia"/>
          </w:rPr>
          <w:t>。</w:t>
        </w:r>
      </w:ins>
    </w:p>
    <w:p w14:paraId="2C4EFC29" w14:textId="45DD19A6" w:rsidR="00BC355B" w:rsidRPr="00BC355B" w:rsidRDefault="00391ECC">
      <w:pPr>
        <w:ind w:firstLineChars="300" w:firstLine="630"/>
        <w:rPr>
          <w:ins w:id="473" w:author="李 巧云" w:date="2019-10-04T17:39:00Z"/>
          <w:rFonts w:ascii="黑体" w:eastAsia="黑体" w:hAnsi="黑体"/>
          <w:szCs w:val="21"/>
          <w:rPrChange w:id="474" w:author="李 巧云" w:date="2019-10-04T20:54:00Z">
            <w:rPr>
              <w:ins w:id="475" w:author="李 巧云" w:date="2019-10-04T17:39:00Z"/>
              <w:rFonts w:ascii="黑体" w:eastAsia="黑体" w:hAnsi="黑体"/>
            </w:rPr>
          </w:rPrChange>
        </w:rPr>
        <w:pPrChange w:id="476" w:author="李 巧云" w:date="2019-10-04T19:50:00Z">
          <w:pPr/>
        </w:pPrChange>
      </w:pPr>
      <w:ins w:id="477" w:author="李 巧云" w:date="2019-10-07T13:36:00Z">
        <w:r>
          <w:rPr>
            <w:rFonts w:ascii="黑体" w:eastAsia="黑体" w:hAnsi="黑体" w:hint="eastAsia"/>
          </w:rPr>
          <w:t>6</w:t>
        </w:r>
      </w:ins>
      <w:ins w:id="478" w:author="李 巧云" w:date="2019-10-04T20:53:00Z">
        <w:r w:rsidR="00BC355B" w:rsidRPr="00BC355B">
          <w:rPr>
            <w:rFonts w:ascii="黑体" w:eastAsia="黑体" w:hAnsi="黑体"/>
            <w:rPrChange w:id="479" w:author="李 巧云" w:date="2019-10-04T20:54:00Z">
              <w:rPr>
                <w:rFonts w:ascii="黑体" w:eastAsia="黑体" w:hAnsi="黑体"/>
                <w:color w:val="FF0000"/>
              </w:rPr>
            </w:rPrChange>
          </w:rPr>
          <w:t>.</w:t>
        </w:r>
        <w:r w:rsidR="00BC355B" w:rsidRPr="00BC355B">
          <w:rPr>
            <w:rFonts w:ascii="黑体" w:eastAsia="黑体" w:hAnsi="黑体" w:hint="eastAsia"/>
            <w:rPrChange w:id="480" w:author="李 巧云" w:date="2019-10-04T20:54:00Z">
              <w:rPr>
                <w:rFonts w:ascii="黑体" w:eastAsia="黑体" w:hAnsi="黑体" w:hint="eastAsia"/>
                <w:color w:val="FF0000"/>
              </w:rPr>
            </w:rPrChange>
          </w:rPr>
          <w:t>理解并掌握生活史与世代交替的概念。</w:t>
        </w:r>
      </w:ins>
    </w:p>
    <w:p w14:paraId="59AA44A0" w14:textId="0BFD4C99" w:rsidR="00D27633" w:rsidRDefault="00D27633" w:rsidP="00D27633">
      <w:pPr>
        <w:pStyle w:val="ac"/>
        <w:rPr>
          <w:ins w:id="481" w:author="李 巧云" w:date="2019-10-04T20:01:00Z"/>
          <w:rFonts w:ascii="黑体" w:eastAsia="黑体" w:hAnsi="黑体"/>
          <w:color w:val="000000"/>
          <w:szCs w:val="21"/>
        </w:rPr>
      </w:pPr>
      <w:ins w:id="482" w:author="李 巧云" w:date="2019-10-04T17:39:00Z">
        <w:r w:rsidRPr="00F56816">
          <w:rPr>
            <w:rFonts w:ascii="黑体" w:eastAsia="黑体" w:hAnsi="黑体" w:hint="eastAsia"/>
            <w:szCs w:val="21"/>
          </w:rPr>
          <w:t>（十一）</w:t>
        </w:r>
        <w:r w:rsidRPr="00F56816">
          <w:rPr>
            <w:rFonts w:ascii="黑体" w:eastAsia="黑体" w:hAnsi="黑体" w:hint="eastAsia"/>
            <w:color w:val="000000"/>
            <w:szCs w:val="21"/>
          </w:rPr>
          <w:t>被子植物形态学基础知识</w:t>
        </w:r>
      </w:ins>
    </w:p>
    <w:p w14:paraId="7AE33376" w14:textId="1CE9A371" w:rsidR="00416944" w:rsidRPr="00416944" w:rsidRDefault="00EB50B0">
      <w:pPr>
        <w:ind w:left="630"/>
        <w:rPr>
          <w:ins w:id="483" w:author="李 巧云" w:date="2019-10-04T20:11:00Z"/>
          <w:rFonts w:ascii="黑体" w:eastAsia="黑体" w:hAnsi="黑体"/>
          <w:rPrChange w:id="484" w:author="李 巧云" w:date="2019-10-04T20:11:00Z">
            <w:rPr>
              <w:ins w:id="485" w:author="李 巧云" w:date="2019-10-04T20:11:00Z"/>
            </w:rPr>
          </w:rPrChange>
        </w:rPr>
        <w:pPrChange w:id="486" w:author="李 巧云" w:date="2019-10-04T20:11:00Z">
          <w:pPr>
            <w:ind w:firstLineChars="300" w:firstLine="630"/>
          </w:pPr>
        </w:pPrChange>
      </w:pPr>
      <w:ins w:id="487" w:author="李 巧云" w:date="2019-10-04T21:11:00Z">
        <w:r>
          <w:rPr>
            <w:rFonts w:ascii="黑体" w:eastAsia="黑体" w:hAnsi="黑体" w:hint="eastAsia"/>
            <w:highlight w:val="lightGray"/>
          </w:rPr>
          <w:t>1.</w:t>
        </w:r>
      </w:ins>
      <w:ins w:id="488" w:author="李 巧云" w:date="2019-10-04T20:07:00Z">
        <w:r w:rsidR="00416944" w:rsidRPr="00416944">
          <w:rPr>
            <w:rFonts w:ascii="黑体" w:eastAsia="黑体" w:hAnsi="黑体" w:hint="eastAsia"/>
            <w:rPrChange w:id="489" w:author="李 巧云" w:date="2019-10-04T20:11:00Z">
              <w:rPr>
                <w:rFonts w:hint="eastAsia"/>
              </w:rPr>
            </w:rPrChange>
          </w:rPr>
          <w:t>了解根系的类型。</w:t>
        </w:r>
      </w:ins>
    </w:p>
    <w:p w14:paraId="5E6FEA1E" w14:textId="4A2FF566" w:rsidR="00416944" w:rsidRPr="00B64837" w:rsidRDefault="00416944">
      <w:pPr>
        <w:ind w:firstLineChars="300" w:firstLine="630"/>
        <w:rPr>
          <w:ins w:id="490" w:author="李 巧云" w:date="2019-10-04T20:12:00Z"/>
          <w:rFonts w:ascii="黑体" w:eastAsia="黑体" w:hAnsi="黑体"/>
        </w:rPr>
        <w:pPrChange w:id="491" w:author="李 巧云" w:date="2019-10-04T20:12:00Z">
          <w:pPr>
            <w:pStyle w:val="ae"/>
            <w:numPr>
              <w:numId w:val="17"/>
            </w:numPr>
            <w:ind w:left="990" w:firstLineChars="0" w:hanging="360"/>
          </w:pPr>
        </w:pPrChange>
      </w:pPr>
      <w:ins w:id="492" w:author="李 巧云" w:date="2019-10-04T20:11:00Z">
        <w:r w:rsidRPr="00B64837">
          <w:rPr>
            <w:rFonts w:ascii="黑体" w:eastAsia="黑体" w:hAnsi="黑体"/>
            <w:rPrChange w:id="493" w:author="李 巧云" w:date="2019-10-04T20:39:00Z">
              <w:rPr/>
            </w:rPrChange>
          </w:rPr>
          <w:t>2.</w:t>
        </w:r>
      </w:ins>
      <w:ins w:id="494" w:author="李 巧云" w:date="2019-10-04T20:12:00Z">
        <w:r w:rsidRPr="00B64837">
          <w:rPr>
            <w:rFonts w:ascii="黑体" w:eastAsia="黑体" w:hAnsi="黑体" w:hint="eastAsia"/>
            <w:rPrChange w:id="495" w:author="李 巧云" w:date="2019-10-04T20:39:00Z">
              <w:rPr>
                <w:rFonts w:ascii="黑体" w:eastAsia="黑体" w:hAnsi="黑体" w:hint="eastAsia"/>
                <w:color w:val="FF0000"/>
              </w:rPr>
            </w:rPrChange>
          </w:rPr>
          <w:t>掌握分枝的类型</w:t>
        </w:r>
      </w:ins>
      <w:ins w:id="496" w:author="李 巧云" w:date="2019-10-04T20:13:00Z">
        <w:r w:rsidRPr="00B64837">
          <w:rPr>
            <w:rFonts w:ascii="黑体" w:eastAsia="黑体" w:hAnsi="黑体" w:hint="eastAsia"/>
            <w:rPrChange w:id="497" w:author="李 巧云" w:date="2019-10-04T20:39:00Z">
              <w:rPr>
                <w:rFonts w:ascii="黑体" w:eastAsia="黑体" w:hAnsi="黑体" w:hint="eastAsia"/>
                <w:color w:val="FF0000"/>
              </w:rPr>
            </w:rPrChange>
          </w:rPr>
          <w:t>；</w:t>
        </w:r>
      </w:ins>
      <w:ins w:id="498" w:author="李 巧云" w:date="2019-10-04T20:11:00Z">
        <w:r w:rsidRPr="00B64837">
          <w:rPr>
            <w:rFonts w:ascii="黑体" w:eastAsia="黑体" w:hAnsi="黑体" w:hint="eastAsia"/>
            <w:rPrChange w:id="499" w:author="李 巧云" w:date="2019-10-04T20:39:00Z">
              <w:rPr>
                <w:rFonts w:hint="eastAsia"/>
              </w:rPr>
            </w:rPrChange>
          </w:rPr>
          <w:t>了解茎的生长习性。</w:t>
        </w:r>
      </w:ins>
    </w:p>
    <w:p w14:paraId="6E7B4B65" w14:textId="2CE6319B" w:rsidR="00416944" w:rsidRPr="00416944" w:rsidRDefault="00416944">
      <w:pPr>
        <w:ind w:left="630"/>
        <w:rPr>
          <w:ins w:id="500" w:author="李 巧云" w:date="2019-10-04T20:11:00Z"/>
          <w:rFonts w:ascii="黑体" w:eastAsia="黑体" w:hAnsi="黑体"/>
          <w:color w:val="FF0000"/>
          <w:rPrChange w:id="501" w:author="李 巧云" w:date="2019-10-04T20:12:00Z">
            <w:rPr>
              <w:ins w:id="502" w:author="李 巧云" w:date="2019-10-04T20:11:00Z"/>
            </w:rPr>
          </w:rPrChange>
        </w:rPr>
        <w:pPrChange w:id="503" w:author="李 巧云" w:date="2019-10-04T20:12:00Z">
          <w:pPr>
            <w:pStyle w:val="ae"/>
            <w:numPr>
              <w:numId w:val="17"/>
            </w:numPr>
            <w:ind w:left="990" w:firstLineChars="0" w:hanging="360"/>
          </w:pPr>
        </w:pPrChange>
      </w:pPr>
      <w:ins w:id="504" w:author="李 巧云" w:date="2019-10-04T20:11:00Z">
        <w:r w:rsidRPr="00B64837">
          <w:rPr>
            <w:rFonts w:ascii="黑体" w:eastAsia="黑体" w:hAnsi="黑体"/>
            <w:rPrChange w:id="505" w:author="李 巧云" w:date="2019-10-04T20:39:00Z">
              <w:rPr/>
            </w:rPrChange>
          </w:rPr>
          <w:t>3.</w:t>
        </w:r>
      </w:ins>
      <w:ins w:id="506" w:author="李 巧云" w:date="2019-10-04T20:14:00Z">
        <w:r w:rsidR="0015475E" w:rsidRPr="00B64837">
          <w:rPr>
            <w:rFonts w:ascii="黑体" w:eastAsia="黑体" w:hAnsi="黑体" w:hint="eastAsia"/>
          </w:rPr>
          <w:t>熟悉叶片的形态；理解并掌握单叶、复</w:t>
        </w:r>
        <w:r w:rsidR="0015475E" w:rsidRPr="005E6E73">
          <w:rPr>
            <w:rFonts w:ascii="黑体" w:eastAsia="黑体" w:hAnsi="黑体" w:hint="eastAsia"/>
          </w:rPr>
          <w:t>叶、叶序的概念</w:t>
        </w:r>
        <w:r w:rsidR="0015475E">
          <w:rPr>
            <w:rFonts w:ascii="黑体" w:eastAsia="黑体" w:hAnsi="黑体" w:hint="eastAsia"/>
          </w:rPr>
          <w:t>。</w:t>
        </w:r>
      </w:ins>
    </w:p>
    <w:p w14:paraId="255C186C" w14:textId="1609E233" w:rsidR="00FB102B" w:rsidRPr="005E6E73" w:rsidRDefault="003E0C6C">
      <w:pPr>
        <w:ind w:leftChars="100" w:left="210" w:firstLineChars="200" w:firstLine="420"/>
        <w:rPr>
          <w:ins w:id="507" w:author="李 巧云" w:date="2019-10-04T20:16:00Z"/>
          <w:rFonts w:ascii="黑体" w:eastAsia="黑体" w:hAnsi="黑体"/>
        </w:rPr>
        <w:pPrChange w:id="508" w:author="李 巧云" w:date="2019-10-04T20:16:00Z">
          <w:pPr>
            <w:ind w:left="210" w:hangingChars="100" w:hanging="210"/>
          </w:pPr>
        </w:pPrChange>
      </w:pPr>
      <w:ins w:id="509" w:author="李 巧云" w:date="2019-10-04T20:03:00Z">
        <w:r>
          <w:rPr>
            <w:rFonts w:ascii="黑体" w:eastAsia="黑体" w:hAnsi="黑体" w:hint="eastAsia"/>
          </w:rPr>
          <w:t>4.</w:t>
        </w:r>
      </w:ins>
      <w:bookmarkStart w:id="510" w:name="_Hlk21113904"/>
      <w:ins w:id="511" w:author="李 巧云" w:date="2019-10-04T20:16:00Z">
        <w:r w:rsidR="00FB102B" w:rsidRPr="005E6E73">
          <w:rPr>
            <w:rFonts w:ascii="黑体" w:eastAsia="黑体" w:hAnsi="黑体" w:hint="eastAsia"/>
          </w:rPr>
          <w:t>掌握</w:t>
        </w:r>
        <w:bookmarkEnd w:id="510"/>
        <w:r w:rsidR="00FB102B" w:rsidRPr="005E6E73">
          <w:rPr>
            <w:rFonts w:ascii="黑体" w:eastAsia="黑体" w:hAnsi="黑体" w:hint="eastAsia"/>
          </w:rPr>
          <w:t>并熟练应用花程式；掌握无限花序和有限花序的概念及类型。</w:t>
        </w:r>
      </w:ins>
    </w:p>
    <w:p w14:paraId="3225ACB2" w14:textId="14377EAB" w:rsidR="003E0C6C" w:rsidRDefault="003E0C6C" w:rsidP="003E0C6C">
      <w:pPr>
        <w:ind w:left="630"/>
        <w:rPr>
          <w:ins w:id="512" w:author="李 巧云" w:date="2019-10-04T20:03:00Z"/>
          <w:rFonts w:ascii="黑体" w:eastAsia="黑体" w:hAnsi="黑体"/>
        </w:rPr>
      </w:pPr>
      <w:ins w:id="513" w:author="李 巧云" w:date="2019-10-04T20:03:00Z">
        <w:r>
          <w:rPr>
            <w:rFonts w:ascii="黑体" w:eastAsia="黑体" w:hAnsi="黑体" w:hint="eastAsia"/>
          </w:rPr>
          <w:t>5.</w:t>
        </w:r>
      </w:ins>
      <w:ins w:id="514" w:author="李 巧云" w:date="2019-10-04T20:38:00Z">
        <w:r w:rsidR="00B64837" w:rsidRPr="005E6E73">
          <w:rPr>
            <w:rFonts w:ascii="黑体" w:eastAsia="黑体" w:hAnsi="黑体" w:hint="eastAsia"/>
          </w:rPr>
          <w:t>掌握</w:t>
        </w:r>
        <w:r w:rsidR="00B64837">
          <w:rPr>
            <w:rFonts w:ascii="黑体" w:eastAsia="黑体" w:hAnsi="黑体" w:hint="eastAsia"/>
          </w:rPr>
          <w:t>雌雄蕊、胎座、子房、胚珠的类型</w:t>
        </w:r>
      </w:ins>
      <w:ins w:id="515" w:author="李 巧云" w:date="2019-10-04T21:10:00Z">
        <w:r w:rsidR="00EB50B0">
          <w:rPr>
            <w:rFonts w:ascii="黑体" w:eastAsia="黑体" w:hAnsi="黑体" w:hint="eastAsia"/>
          </w:rPr>
          <w:t>及概念</w:t>
        </w:r>
      </w:ins>
      <w:ins w:id="516" w:author="李 巧云" w:date="2019-10-04T20:38:00Z">
        <w:r w:rsidR="00B64837">
          <w:rPr>
            <w:rFonts w:ascii="黑体" w:eastAsia="黑体" w:hAnsi="黑体" w:hint="eastAsia"/>
          </w:rPr>
          <w:t>。</w:t>
        </w:r>
      </w:ins>
    </w:p>
    <w:p w14:paraId="0F704D52" w14:textId="30032C2E" w:rsidR="002E5F37" w:rsidRPr="00C92F17" w:rsidRDefault="00B64837">
      <w:pPr>
        <w:ind w:firstLineChars="300" w:firstLine="630"/>
        <w:rPr>
          <w:ins w:id="517" w:author="李 巧云" w:date="2019-10-04T17:39:00Z"/>
          <w:rFonts w:ascii="黑体" w:eastAsia="黑体" w:hAnsi="黑体"/>
          <w:rPrChange w:id="518" w:author="李 巧云" w:date="2019-10-04T20:40:00Z">
            <w:rPr>
              <w:ins w:id="519" w:author="李 巧云" w:date="2019-10-04T17:39:00Z"/>
              <w:rFonts w:ascii="黑体" w:eastAsia="黑体" w:hAnsi="黑体"/>
              <w:color w:val="000000"/>
              <w:szCs w:val="21"/>
            </w:rPr>
          </w:rPrChange>
        </w:rPr>
        <w:pPrChange w:id="520" w:author="李 巧云" w:date="2019-10-04T20:40:00Z">
          <w:pPr>
            <w:ind w:left="630"/>
          </w:pPr>
        </w:pPrChange>
      </w:pPr>
      <w:ins w:id="521" w:author="李 巧云" w:date="2019-10-04T20:38:00Z">
        <w:r>
          <w:rPr>
            <w:rFonts w:ascii="黑体" w:eastAsia="黑体" w:hAnsi="黑体" w:hint="eastAsia"/>
          </w:rPr>
          <w:t>6</w:t>
        </w:r>
      </w:ins>
      <w:ins w:id="522" w:author="李 巧云" w:date="2019-10-04T20:03:00Z">
        <w:r w:rsidR="003E0C6C">
          <w:rPr>
            <w:rFonts w:ascii="黑体" w:eastAsia="黑体" w:hAnsi="黑体" w:hint="eastAsia"/>
          </w:rPr>
          <w:t>.</w:t>
        </w:r>
      </w:ins>
      <w:ins w:id="523" w:author="李 巧云" w:date="2019-10-04T20:18:00Z">
        <w:r w:rsidR="00BB68C0" w:rsidRPr="005E6E73">
          <w:rPr>
            <w:rFonts w:ascii="黑体" w:eastAsia="黑体" w:hAnsi="黑体" w:hint="eastAsia"/>
          </w:rPr>
          <w:t>掌握果实的类型及各种代表植物。</w:t>
        </w:r>
        <w:r w:rsidR="00BB68C0" w:rsidRPr="005E6E73">
          <w:rPr>
            <w:rFonts w:ascii="黑体" w:eastAsia="黑体" w:hAnsi="黑体"/>
          </w:rPr>
          <w:t xml:space="preserve"> </w:t>
        </w:r>
      </w:ins>
    </w:p>
    <w:p w14:paraId="4A260E18" w14:textId="7B2971F7" w:rsidR="00D27633" w:rsidRDefault="00D27633" w:rsidP="00D27633">
      <w:pPr>
        <w:pStyle w:val="ac"/>
        <w:rPr>
          <w:ins w:id="524" w:author="李 巧云" w:date="2019-10-04T20:40:00Z"/>
          <w:rFonts w:ascii="黑体" w:eastAsia="黑体" w:hAnsi="黑体"/>
          <w:color w:val="000000"/>
          <w:szCs w:val="21"/>
        </w:rPr>
      </w:pPr>
      <w:ins w:id="525" w:author="李 巧云" w:date="2019-10-04T17:39:00Z">
        <w:r w:rsidRPr="00F56816">
          <w:rPr>
            <w:rFonts w:ascii="黑体" w:eastAsia="黑体" w:hAnsi="黑体" w:hint="eastAsia"/>
            <w:szCs w:val="21"/>
          </w:rPr>
          <w:t>（十二、三）</w:t>
        </w:r>
        <w:r w:rsidRPr="00F56816">
          <w:rPr>
            <w:rFonts w:ascii="黑体" w:eastAsia="黑体" w:hAnsi="黑体" w:hint="eastAsia"/>
            <w:color w:val="000000"/>
            <w:szCs w:val="21"/>
          </w:rPr>
          <w:t>被子植物及其主要分科</w:t>
        </w:r>
      </w:ins>
    </w:p>
    <w:p w14:paraId="26FE247E" w14:textId="04C2B42F" w:rsidR="00C92F17" w:rsidRDefault="002324AF">
      <w:pPr>
        <w:ind w:firstLineChars="300" w:firstLine="630"/>
        <w:rPr>
          <w:ins w:id="526" w:author="李 巧云" w:date="2019-10-04T20:42:00Z"/>
          <w:rFonts w:ascii="黑体" w:eastAsia="黑体" w:hAnsi="黑体"/>
        </w:rPr>
        <w:pPrChange w:id="527" w:author="李 巧云" w:date="2019-10-04T20:43:00Z">
          <w:pPr/>
        </w:pPrChange>
      </w:pPr>
      <w:ins w:id="528" w:author="李 巧云" w:date="2019-10-04T20:45:00Z">
        <w:r>
          <w:rPr>
            <w:rFonts w:ascii="黑体" w:eastAsia="黑体" w:hAnsi="黑体" w:hint="eastAsia"/>
          </w:rPr>
          <w:t>1</w:t>
        </w:r>
      </w:ins>
      <w:ins w:id="529" w:author="李 巧云" w:date="2019-10-04T20:42:00Z">
        <w:r w:rsidR="00C92F17" w:rsidRPr="00FF545B">
          <w:rPr>
            <w:rFonts w:ascii="黑体" w:eastAsia="黑体" w:hAnsi="黑体"/>
          </w:rPr>
          <w:t>.</w:t>
        </w:r>
        <w:r w:rsidR="00C92F17" w:rsidRPr="00FF545B">
          <w:rPr>
            <w:rFonts w:ascii="黑体" w:eastAsia="黑体" w:hAnsi="黑体" w:hint="eastAsia"/>
          </w:rPr>
          <w:t>熟悉常见植物的分类地位</w:t>
        </w:r>
      </w:ins>
      <w:ins w:id="530" w:author="李 巧云" w:date="2019-10-04T20:44:00Z">
        <w:r w:rsidR="00C92F17">
          <w:rPr>
            <w:rFonts w:ascii="黑体" w:eastAsia="黑体" w:hAnsi="黑体" w:hint="eastAsia"/>
          </w:rPr>
          <w:t>。</w:t>
        </w:r>
      </w:ins>
    </w:p>
    <w:p w14:paraId="6234ACFE" w14:textId="3C872FE3" w:rsidR="002324AF" w:rsidRDefault="002324AF" w:rsidP="00C92F17">
      <w:pPr>
        <w:ind w:firstLineChars="300" w:firstLine="630"/>
        <w:rPr>
          <w:ins w:id="531" w:author="李 巧云" w:date="2019-10-04T20:46:00Z"/>
          <w:rFonts w:ascii="黑体" w:eastAsia="黑体" w:hAnsi="黑体"/>
        </w:rPr>
      </w:pPr>
      <w:ins w:id="532" w:author="李 巧云" w:date="2019-10-04T20:45:00Z">
        <w:r>
          <w:rPr>
            <w:rFonts w:ascii="黑体" w:eastAsia="黑体" w:hAnsi="黑体" w:hint="eastAsia"/>
          </w:rPr>
          <w:t>2</w:t>
        </w:r>
      </w:ins>
      <w:ins w:id="533" w:author="李 巧云" w:date="2019-10-04T20:43:00Z">
        <w:r w:rsidR="00C92F17">
          <w:rPr>
            <w:rFonts w:ascii="黑体" w:eastAsia="黑体" w:hAnsi="黑体" w:hint="eastAsia"/>
          </w:rPr>
          <w:t>.</w:t>
        </w:r>
      </w:ins>
      <w:ins w:id="534" w:author="李 巧云" w:date="2019-10-04T20:42:00Z">
        <w:r w:rsidR="00C92F17" w:rsidRPr="00FF545B">
          <w:rPr>
            <w:rFonts w:ascii="黑体" w:eastAsia="黑体" w:hAnsi="黑体" w:hint="eastAsia"/>
          </w:rPr>
          <w:t>掌握被子植物常见科的特点及代表植物。</w:t>
        </w:r>
      </w:ins>
    </w:p>
    <w:p w14:paraId="0005FAFC" w14:textId="2944F5E0" w:rsidR="00C92F17" w:rsidRPr="006E3E48" w:rsidRDefault="002324AF">
      <w:pPr>
        <w:ind w:firstLineChars="300" w:firstLine="630"/>
        <w:rPr>
          <w:ins w:id="535" w:author="李 巧云" w:date="2019-10-04T17:39:00Z"/>
          <w:rFonts w:ascii="黑体" w:eastAsia="黑体" w:hAnsi="黑体"/>
          <w:rPrChange w:id="536" w:author="李 巧云" w:date="2019-10-04T20:58:00Z">
            <w:rPr>
              <w:ins w:id="537" w:author="李 巧云" w:date="2019-10-04T17:39:00Z"/>
              <w:rFonts w:ascii="黑体" w:eastAsia="黑体" w:hAnsi="黑体"/>
              <w:color w:val="000000"/>
              <w:szCs w:val="21"/>
            </w:rPr>
          </w:rPrChange>
        </w:rPr>
        <w:pPrChange w:id="538" w:author="李 巧云" w:date="2019-10-04T20:58:00Z">
          <w:pPr>
            <w:pStyle w:val="ac"/>
          </w:pPr>
        </w:pPrChange>
      </w:pPr>
      <w:ins w:id="539" w:author="李 巧云" w:date="2019-10-04T20:46:00Z">
        <w:r>
          <w:rPr>
            <w:rFonts w:ascii="黑体" w:eastAsia="黑体" w:hAnsi="黑体" w:hint="eastAsia"/>
          </w:rPr>
          <w:t>3.</w:t>
        </w:r>
      </w:ins>
      <w:ins w:id="540" w:author="李 巧云" w:date="2019-10-04T20:48:00Z">
        <w:r>
          <w:rPr>
            <w:rFonts w:ascii="黑体" w:eastAsia="黑体" w:hAnsi="黑体" w:hint="eastAsia"/>
          </w:rPr>
          <w:t>熟练</w:t>
        </w:r>
      </w:ins>
      <w:ins w:id="541" w:author="李 巧云" w:date="2019-10-04T20:46:00Z">
        <w:r>
          <w:rPr>
            <w:rFonts w:ascii="黑体" w:eastAsia="黑体" w:hAnsi="黑体" w:hint="eastAsia"/>
          </w:rPr>
          <w:t>掌握</w:t>
        </w:r>
      </w:ins>
      <w:ins w:id="542" w:author="李 巧云" w:date="2019-10-04T20:47:00Z">
        <w:r>
          <w:rPr>
            <w:rFonts w:ascii="黑体" w:eastAsia="黑体" w:hAnsi="黑体" w:hint="eastAsia"/>
          </w:rPr>
          <w:t>双子叶植物和单子叶植物</w:t>
        </w:r>
      </w:ins>
      <w:ins w:id="543" w:author="李 巧云" w:date="2019-10-04T20:48:00Z">
        <w:r>
          <w:rPr>
            <w:rFonts w:ascii="黑体" w:eastAsia="黑体" w:hAnsi="黑体" w:hint="eastAsia"/>
          </w:rPr>
          <w:t>的主要区别。</w:t>
        </w:r>
      </w:ins>
    </w:p>
    <w:p w14:paraId="4690337B" w14:textId="77777777" w:rsidR="00D27633" w:rsidRPr="00F56816" w:rsidRDefault="00D27633" w:rsidP="00D27633">
      <w:pPr>
        <w:pStyle w:val="ac"/>
        <w:rPr>
          <w:ins w:id="544" w:author="李 巧云" w:date="2019-10-04T17:40:00Z"/>
          <w:rFonts w:ascii="黑体" w:eastAsia="黑体" w:hAnsi="黑体"/>
          <w:color w:val="000000"/>
          <w:szCs w:val="21"/>
        </w:rPr>
      </w:pPr>
      <w:ins w:id="545" w:author="李 巧云" w:date="2019-10-04T17:40:00Z">
        <w:r w:rsidRPr="00F56816">
          <w:rPr>
            <w:rFonts w:ascii="黑体" w:eastAsia="黑体" w:hAnsi="黑体" w:hint="eastAsia"/>
            <w:szCs w:val="21"/>
          </w:rPr>
          <w:t>（十四）</w:t>
        </w:r>
        <w:r w:rsidRPr="00F56816">
          <w:rPr>
            <w:rFonts w:ascii="黑体" w:eastAsia="黑体" w:hAnsi="黑体" w:hint="eastAsia"/>
            <w:color w:val="000000"/>
            <w:szCs w:val="21"/>
          </w:rPr>
          <w:t>植物起源与系统演化</w:t>
        </w:r>
      </w:ins>
    </w:p>
    <w:p w14:paraId="47BCC88B" w14:textId="13F58B4F" w:rsidR="002324AF" w:rsidRPr="00EB50B0" w:rsidRDefault="00EB50B0">
      <w:pPr>
        <w:ind w:left="630"/>
        <w:rPr>
          <w:ins w:id="546" w:author="李 巧云" w:date="2019-10-04T20:45:00Z"/>
          <w:rFonts w:ascii="黑体" w:eastAsia="黑体" w:hAnsi="黑体"/>
          <w:rPrChange w:id="547" w:author="李 巧云" w:date="2019-10-04T21:11:00Z">
            <w:rPr>
              <w:ins w:id="548" w:author="李 巧云" w:date="2019-10-04T20:45:00Z"/>
            </w:rPr>
          </w:rPrChange>
        </w:rPr>
        <w:pPrChange w:id="549" w:author="李 巧云" w:date="2019-10-04T21:11:00Z">
          <w:pPr>
            <w:pStyle w:val="ae"/>
            <w:numPr>
              <w:numId w:val="18"/>
            </w:numPr>
            <w:ind w:left="990" w:firstLineChars="0" w:hanging="360"/>
          </w:pPr>
        </w:pPrChange>
      </w:pPr>
      <w:ins w:id="550" w:author="李 巧云" w:date="2019-10-04T21:11:00Z">
        <w:r>
          <w:rPr>
            <w:rFonts w:ascii="黑体" w:eastAsia="黑体" w:hAnsi="黑体" w:hint="eastAsia"/>
          </w:rPr>
          <w:t>1.</w:t>
        </w:r>
      </w:ins>
      <w:ins w:id="551" w:author="李 巧云" w:date="2019-10-04T20:56:00Z">
        <w:r w:rsidR="003C125D" w:rsidRPr="00EB50B0">
          <w:rPr>
            <w:rFonts w:ascii="黑体" w:eastAsia="黑体" w:hAnsi="黑体" w:hint="eastAsia"/>
            <w:rPrChange w:id="552" w:author="李 巧云" w:date="2019-10-04T21:11:00Z">
              <w:rPr>
                <w:rFonts w:hint="eastAsia"/>
              </w:rPr>
            </w:rPrChange>
          </w:rPr>
          <w:t>熟悉</w:t>
        </w:r>
      </w:ins>
      <w:ins w:id="553" w:author="李 巧云" w:date="2019-10-04T20:45:00Z">
        <w:r w:rsidR="002324AF" w:rsidRPr="00EB50B0">
          <w:rPr>
            <w:rFonts w:ascii="黑体" w:eastAsia="黑体" w:hAnsi="黑体" w:hint="eastAsia"/>
            <w:rPrChange w:id="554" w:author="李 巧云" w:date="2019-10-04T21:11:00Z">
              <w:rPr>
                <w:rFonts w:hint="eastAsia"/>
              </w:rPr>
            </w:rPrChange>
          </w:rPr>
          <w:t>被子植物的主要分类系统。</w:t>
        </w:r>
      </w:ins>
    </w:p>
    <w:p w14:paraId="6C7C5CA1" w14:textId="41FF3CB5" w:rsidR="002324AF" w:rsidRPr="00EB50B0" w:rsidRDefault="00EB50B0">
      <w:pPr>
        <w:ind w:firstLineChars="300" w:firstLine="630"/>
        <w:rPr>
          <w:ins w:id="555" w:author="李 巧云" w:date="2019-10-04T20:46:00Z"/>
          <w:rFonts w:ascii="黑体" w:eastAsia="黑体" w:hAnsi="黑体"/>
          <w:rPrChange w:id="556" w:author="李 巧云" w:date="2019-10-04T21:11:00Z">
            <w:rPr>
              <w:ins w:id="557" w:author="李 巧云" w:date="2019-10-04T20:46:00Z"/>
            </w:rPr>
          </w:rPrChange>
        </w:rPr>
        <w:pPrChange w:id="558" w:author="李 巧云" w:date="2019-10-04T21:11:00Z">
          <w:pPr>
            <w:pStyle w:val="ae"/>
            <w:numPr>
              <w:numId w:val="18"/>
            </w:numPr>
            <w:ind w:left="990" w:firstLineChars="0" w:hanging="360"/>
          </w:pPr>
        </w:pPrChange>
      </w:pPr>
      <w:ins w:id="559" w:author="李 巧云" w:date="2019-10-04T21:11:00Z">
        <w:r w:rsidRPr="00EB50B0">
          <w:rPr>
            <w:rFonts w:ascii="黑体" w:eastAsia="黑体" w:hAnsi="黑体"/>
            <w:rPrChange w:id="560" w:author="李 巧云" w:date="2019-10-04T21:11:00Z">
              <w:rPr/>
            </w:rPrChange>
          </w:rPr>
          <w:t>2.</w:t>
        </w:r>
      </w:ins>
      <w:ins w:id="561" w:author="李 巧云" w:date="2019-10-04T20:46:00Z">
        <w:r w:rsidR="002324AF" w:rsidRPr="00EB50B0">
          <w:rPr>
            <w:rFonts w:ascii="黑体" w:eastAsia="黑体" w:hAnsi="黑体" w:hint="eastAsia"/>
            <w:rPrChange w:id="562" w:author="李 巧云" w:date="2019-10-04T21:11:00Z">
              <w:rPr>
                <w:rFonts w:hint="eastAsia"/>
              </w:rPr>
            </w:rPrChange>
          </w:rPr>
          <w:t>掌握植物的起源与演化趋势。</w:t>
        </w:r>
        <w:r w:rsidR="002324AF" w:rsidRPr="00EB50B0">
          <w:rPr>
            <w:rFonts w:ascii="黑体" w:eastAsia="黑体" w:hAnsi="黑体"/>
            <w:rPrChange w:id="563" w:author="李 巧云" w:date="2019-10-04T21:11:00Z">
              <w:rPr/>
            </w:rPrChange>
          </w:rPr>
          <w:t xml:space="preserve"> </w:t>
        </w:r>
      </w:ins>
    </w:p>
    <w:p w14:paraId="23C51C6E" w14:textId="53A693EB" w:rsidR="00BC355B" w:rsidRPr="00EB50B0" w:rsidRDefault="00EB50B0">
      <w:pPr>
        <w:ind w:firstLineChars="300" w:firstLine="630"/>
        <w:rPr>
          <w:ins w:id="564" w:author="李 巧云" w:date="2019-10-04T20:51:00Z"/>
          <w:rFonts w:ascii="黑体" w:eastAsia="黑体" w:hAnsi="黑体"/>
          <w:rPrChange w:id="565" w:author="李 巧云" w:date="2019-10-04T21:11:00Z">
            <w:rPr>
              <w:ins w:id="566" w:author="李 巧云" w:date="2019-10-04T20:51:00Z"/>
            </w:rPr>
          </w:rPrChange>
        </w:rPr>
        <w:pPrChange w:id="567" w:author="李 巧云" w:date="2019-10-04T21:11:00Z">
          <w:pPr>
            <w:pStyle w:val="ae"/>
            <w:numPr>
              <w:numId w:val="18"/>
            </w:numPr>
            <w:ind w:left="990" w:firstLineChars="0" w:hanging="360"/>
          </w:pPr>
        </w:pPrChange>
      </w:pPr>
      <w:ins w:id="568" w:author="李 巧云" w:date="2019-10-04T21:11:00Z">
        <w:r w:rsidRPr="00EB50B0">
          <w:rPr>
            <w:rFonts w:ascii="黑体" w:eastAsia="黑体" w:hAnsi="黑体"/>
            <w:rPrChange w:id="569" w:author="李 巧云" w:date="2019-10-04T21:11:00Z">
              <w:rPr/>
            </w:rPrChange>
          </w:rPr>
          <w:t>3.</w:t>
        </w:r>
      </w:ins>
      <w:ins w:id="570" w:author="李 巧云" w:date="2019-10-04T20:46:00Z">
        <w:r w:rsidR="002324AF" w:rsidRPr="00EB50B0">
          <w:rPr>
            <w:rFonts w:ascii="黑体" w:eastAsia="黑体" w:hAnsi="黑体" w:hint="eastAsia"/>
            <w:rPrChange w:id="571" w:author="李 巧云" w:date="2019-10-04T21:11:00Z">
              <w:rPr>
                <w:rFonts w:hint="eastAsia"/>
              </w:rPr>
            </w:rPrChange>
          </w:rPr>
          <w:t>了解被子植物起源的主要学说</w:t>
        </w:r>
      </w:ins>
      <w:ins w:id="572" w:author="李 巧云" w:date="2019-10-04T20:51:00Z">
        <w:r w:rsidR="00BC355B" w:rsidRPr="00EB50B0">
          <w:rPr>
            <w:rFonts w:ascii="黑体" w:eastAsia="黑体" w:hAnsi="黑体" w:hint="eastAsia"/>
            <w:rPrChange w:id="573" w:author="李 巧云" w:date="2019-10-04T21:11:00Z">
              <w:rPr>
                <w:rFonts w:hint="eastAsia"/>
              </w:rPr>
            </w:rPrChange>
          </w:rPr>
          <w:t>。</w:t>
        </w:r>
      </w:ins>
    </w:p>
    <w:p w14:paraId="1C616F23" w14:textId="7B641715" w:rsidR="002324AF" w:rsidRPr="00EB50B0" w:rsidRDefault="00EB50B0">
      <w:pPr>
        <w:ind w:firstLineChars="300" w:firstLine="630"/>
        <w:rPr>
          <w:ins w:id="574" w:author="李 巧云" w:date="2019-10-04T20:46:00Z"/>
          <w:rFonts w:ascii="黑体" w:eastAsia="黑体" w:hAnsi="黑体"/>
          <w:rPrChange w:id="575" w:author="李 巧云" w:date="2019-10-04T21:11:00Z">
            <w:rPr>
              <w:ins w:id="576" w:author="李 巧云" w:date="2019-10-04T20:46:00Z"/>
            </w:rPr>
          </w:rPrChange>
        </w:rPr>
        <w:pPrChange w:id="577" w:author="李 巧云" w:date="2019-10-04T21:11:00Z">
          <w:pPr>
            <w:pStyle w:val="ae"/>
            <w:numPr>
              <w:numId w:val="18"/>
            </w:numPr>
            <w:ind w:left="990" w:firstLineChars="0" w:hanging="360"/>
          </w:pPr>
        </w:pPrChange>
      </w:pPr>
      <w:ins w:id="578" w:author="李 巧云" w:date="2019-10-04T21:11:00Z">
        <w:r w:rsidRPr="00EB50B0">
          <w:rPr>
            <w:rFonts w:ascii="黑体" w:eastAsia="黑体" w:hAnsi="黑体"/>
            <w:rPrChange w:id="579" w:author="李 巧云" w:date="2019-10-04T21:11:00Z">
              <w:rPr/>
            </w:rPrChange>
          </w:rPr>
          <w:t>4.</w:t>
        </w:r>
      </w:ins>
      <w:ins w:id="580" w:author="李 巧云" w:date="2019-10-04T20:46:00Z">
        <w:r w:rsidR="002324AF" w:rsidRPr="00EB50B0">
          <w:rPr>
            <w:rFonts w:ascii="黑体" w:eastAsia="黑体" w:hAnsi="黑体" w:hint="eastAsia"/>
            <w:rPrChange w:id="581" w:author="李 巧云" w:date="2019-10-04T21:11:00Z">
              <w:rPr>
                <w:rFonts w:hint="eastAsia"/>
              </w:rPr>
            </w:rPrChange>
          </w:rPr>
          <w:t>掌握被子植物系统演化的主要学派</w:t>
        </w:r>
      </w:ins>
      <w:ins w:id="582" w:author="李 巧云" w:date="2019-10-04T20:56:00Z">
        <w:r w:rsidR="003C125D" w:rsidRPr="00EB50B0">
          <w:rPr>
            <w:rFonts w:ascii="黑体" w:eastAsia="黑体" w:hAnsi="黑体" w:hint="eastAsia"/>
            <w:rPrChange w:id="583" w:author="李 巧云" w:date="2019-10-04T21:11:00Z">
              <w:rPr>
                <w:rFonts w:hint="eastAsia"/>
              </w:rPr>
            </w:rPrChange>
          </w:rPr>
          <w:t>。</w:t>
        </w:r>
      </w:ins>
    </w:p>
    <w:p w14:paraId="3D45DB80" w14:textId="77777777" w:rsidR="00D27633" w:rsidRPr="002324AF" w:rsidDel="0059796C" w:rsidRDefault="00D27633" w:rsidP="00E56830">
      <w:pPr>
        <w:rPr>
          <w:del w:id="584" w:author="Windows 用户" w:date="2019-10-06T16:30:00Z"/>
          <w:rFonts w:ascii="黑体" w:eastAsia="黑体" w:hAnsi="黑体"/>
          <w:rPrChange w:id="585" w:author="李 巧云" w:date="2019-10-04T20:46:00Z">
            <w:rPr>
              <w:del w:id="586" w:author="Windows 用户" w:date="2019-10-06T16:30:00Z"/>
            </w:rPr>
          </w:rPrChange>
        </w:rPr>
      </w:pPr>
    </w:p>
    <w:p w14:paraId="56E728C3" w14:textId="2DE257B9" w:rsidR="00383CD5" w:rsidRPr="00E060D8" w:rsidDel="006E3E48" w:rsidRDefault="00E56830">
      <w:pPr>
        <w:rPr>
          <w:del w:id="587" w:author="李 巧云" w:date="2019-10-04T20:59:00Z"/>
          <w:rFonts w:ascii="黑体" w:eastAsia="黑体" w:hAnsi="黑体"/>
          <w:rPrChange w:id="588" w:author="Windows 用户" w:date="2019-10-03T20:48:00Z">
            <w:rPr>
              <w:del w:id="589" w:author="李 巧云" w:date="2019-10-04T20:59:00Z"/>
            </w:rPr>
          </w:rPrChange>
        </w:rPr>
      </w:pPr>
      <w:del w:id="590" w:author="李 巧云" w:date="2019-10-04T20:59:00Z">
        <w:r w:rsidRPr="00E060D8" w:rsidDel="006E3E48">
          <w:rPr>
            <w:rFonts w:ascii="黑体" w:eastAsia="黑体" w:hAnsi="黑体"/>
            <w:rPrChange w:id="591" w:author="Windows 用户" w:date="2019-10-03T20:48:00Z">
              <w:rPr/>
            </w:rPrChange>
          </w:rPr>
          <w:delText xml:space="preserve"> 1. </w:delText>
        </w:r>
        <w:r w:rsidRPr="00E060D8" w:rsidDel="006E3E48">
          <w:rPr>
            <w:rFonts w:ascii="黑体" w:eastAsia="黑体" w:hAnsi="黑体" w:hint="eastAsia"/>
            <w:rPrChange w:id="592" w:author="Windows 用户" w:date="2019-10-03T20:48:00Z">
              <w:rPr>
                <w:rFonts w:hint="eastAsia"/>
              </w:rPr>
            </w:rPrChange>
          </w:rPr>
          <w:delText>掌握植物细胞的结构组成；熟练掌握细胞器的</w:delText>
        </w:r>
        <w:r w:rsidR="000844A2" w:rsidRPr="00E060D8" w:rsidDel="006E3E48">
          <w:rPr>
            <w:rFonts w:ascii="黑体" w:eastAsia="黑体" w:hAnsi="黑体" w:hint="eastAsia"/>
            <w:rPrChange w:id="593" w:author="Windows 用户" w:date="2019-10-03T20:48:00Z">
              <w:rPr>
                <w:rFonts w:hint="eastAsia"/>
              </w:rPr>
            </w:rPrChange>
          </w:rPr>
          <w:delText>功能和</w:delText>
        </w:r>
        <w:r w:rsidRPr="00E060D8" w:rsidDel="006E3E48">
          <w:rPr>
            <w:rFonts w:ascii="黑体" w:eastAsia="黑体" w:hAnsi="黑体" w:hint="eastAsia"/>
            <w:rPrChange w:id="594" w:author="Windows 用户" w:date="2019-10-03T20:48:00Z">
              <w:rPr>
                <w:rFonts w:hint="eastAsia"/>
              </w:rPr>
            </w:rPrChange>
          </w:rPr>
          <w:delText>种类；</w:delText>
        </w:r>
        <w:r w:rsidR="000844A2" w:rsidRPr="00E060D8" w:rsidDel="006E3E48">
          <w:rPr>
            <w:rFonts w:ascii="黑体" w:eastAsia="黑体" w:hAnsi="黑体" w:hint="eastAsia"/>
            <w:rPrChange w:id="595" w:author="Windows 用户" w:date="2019-10-03T20:48:00Z">
              <w:rPr>
                <w:rFonts w:hint="eastAsia"/>
              </w:rPr>
            </w:rPrChange>
          </w:rPr>
          <w:delText>熟悉</w:delText>
        </w:r>
        <w:r w:rsidRPr="00E060D8" w:rsidDel="006E3E48">
          <w:rPr>
            <w:rFonts w:ascii="黑体" w:eastAsia="黑体" w:hAnsi="黑体" w:hint="eastAsia"/>
            <w:rPrChange w:id="596" w:author="Windows 用户" w:date="2019-10-03T20:48:00Z">
              <w:rPr>
                <w:rFonts w:hint="eastAsia"/>
              </w:rPr>
            </w:rPrChange>
          </w:rPr>
          <w:delText>真核细胞与原核细胞的异同。</w:delText>
        </w:r>
        <w:r w:rsidRPr="00E060D8" w:rsidDel="006E3E48">
          <w:rPr>
            <w:rFonts w:ascii="黑体" w:eastAsia="黑体" w:hAnsi="黑体"/>
            <w:rPrChange w:id="597" w:author="Windows 用户" w:date="2019-10-03T20:48:00Z">
              <w:rPr/>
            </w:rPrChange>
          </w:rPr>
          <w:delText xml:space="preserve"> </w:delText>
        </w:r>
      </w:del>
    </w:p>
    <w:p w14:paraId="14E31A6A" w14:textId="16A4FEB4" w:rsidR="00E56830" w:rsidRPr="00E060D8" w:rsidDel="006E3E48" w:rsidRDefault="00E56830">
      <w:pPr>
        <w:rPr>
          <w:del w:id="598" w:author="李 巧云" w:date="2019-10-04T20:59:00Z"/>
          <w:rFonts w:ascii="黑体" w:eastAsia="黑体" w:hAnsi="黑体"/>
          <w:rPrChange w:id="599" w:author="Windows 用户" w:date="2019-10-03T20:48:00Z">
            <w:rPr>
              <w:del w:id="600" w:author="李 巧云" w:date="2019-10-04T20:59:00Z"/>
            </w:rPr>
          </w:rPrChange>
        </w:rPr>
      </w:pPr>
      <w:del w:id="601" w:author="李 巧云" w:date="2019-10-04T20:59:00Z">
        <w:r w:rsidRPr="00E060D8" w:rsidDel="006E3E48">
          <w:rPr>
            <w:rFonts w:ascii="黑体" w:eastAsia="黑体" w:hAnsi="黑体"/>
            <w:rPrChange w:id="602" w:author="Windows 用户" w:date="2019-10-03T20:48:00Z">
              <w:rPr/>
            </w:rPrChange>
          </w:rPr>
          <w:delText xml:space="preserve">2. </w:delText>
        </w:r>
        <w:r w:rsidRPr="00E060D8" w:rsidDel="006E3E48">
          <w:rPr>
            <w:rFonts w:ascii="黑体" w:eastAsia="黑体" w:hAnsi="黑体" w:hint="eastAsia"/>
            <w:rPrChange w:id="603" w:author="Windows 用户" w:date="2019-10-03T20:48:00Z">
              <w:rPr>
                <w:rFonts w:hint="eastAsia"/>
              </w:rPr>
            </w:rPrChange>
          </w:rPr>
          <w:delText>了解植物细胞的生长与分化；掌握</w:delText>
        </w:r>
        <w:r w:rsidR="000844A2" w:rsidRPr="00E060D8" w:rsidDel="006E3E48">
          <w:rPr>
            <w:rFonts w:ascii="黑体" w:eastAsia="黑体" w:hAnsi="黑体" w:hint="eastAsia"/>
            <w:rPrChange w:id="604" w:author="Windows 用户" w:date="2019-10-03T20:48:00Z">
              <w:rPr>
                <w:rFonts w:hint="eastAsia"/>
              </w:rPr>
            </w:rPrChange>
          </w:rPr>
          <w:delText>植物</w:delText>
        </w:r>
        <w:r w:rsidRPr="00E060D8" w:rsidDel="006E3E48">
          <w:rPr>
            <w:rFonts w:ascii="黑体" w:eastAsia="黑体" w:hAnsi="黑体" w:hint="eastAsia"/>
            <w:rPrChange w:id="605" w:author="Windows 用户" w:date="2019-10-03T20:48:00Z">
              <w:rPr>
                <w:rFonts w:hint="eastAsia"/>
              </w:rPr>
            </w:rPrChange>
          </w:rPr>
          <w:delText>细胞的有丝分裂和减数分裂。</w:delText>
        </w:r>
        <w:r w:rsidRPr="00E060D8" w:rsidDel="006E3E48">
          <w:rPr>
            <w:rFonts w:ascii="黑体" w:eastAsia="黑体" w:hAnsi="黑体"/>
            <w:rPrChange w:id="606" w:author="Windows 用户" w:date="2019-10-03T20:48:00Z">
              <w:rPr/>
            </w:rPrChange>
          </w:rPr>
          <w:delText xml:space="preserve"> </w:delText>
        </w:r>
      </w:del>
    </w:p>
    <w:p w14:paraId="2B73065B" w14:textId="7788BD76" w:rsidR="00E56830" w:rsidRPr="00E060D8" w:rsidDel="006E3E48" w:rsidRDefault="00E56830">
      <w:pPr>
        <w:rPr>
          <w:del w:id="607" w:author="李 巧云" w:date="2019-10-04T20:59:00Z"/>
          <w:rFonts w:ascii="黑体" w:eastAsia="黑体" w:hAnsi="黑体"/>
          <w:rPrChange w:id="608" w:author="Windows 用户" w:date="2019-10-03T20:48:00Z">
            <w:rPr>
              <w:del w:id="609" w:author="李 巧云" w:date="2019-10-04T20:59:00Z"/>
            </w:rPr>
          </w:rPrChange>
        </w:rPr>
      </w:pPr>
      <w:del w:id="610" w:author="李 巧云" w:date="2019-10-04T20:59:00Z">
        <w:r w:rsidRPr="00E060D8" w:rsidDel="006E3E48">
          <w:rPr>
            <w:rFonts w:ascii="黑体" w:eastAsia="黑体" w:hAnsi="黑体"/>
            <w:rPrChange w:id="611" w:author="Windows 用户" w:date="2019-10-03T20:48:00Z">
              <w:rPr/>
            </w:rPrChange>
          </w:rPr>
          <w:delText xml:space="preserve">3. </w:delText>
        </w:r>
        <w:r w:rsidRPr="00E060D8" w:rsidDel="006E3E48">
          <w:rPr>
            <w:rFonts w:ascii="黑体" w:eastAsia="黑体" w:hAnsi="黑体" w:hint="eastAsia"/>
            <w:rPrChange w:id="612" w:author="Windows 用户" w:date="2019-10-03T20:48:00Z">
              <w:rPr>
                <w:rFonts w:hint="eastAsia"/>
              </w:rPr>
            </w:rPrChange>
          </w:rPr>
          <w:delText>熟练掌握植物组织的</w:delText>
        </w:r>
        <w:r w:rsidR="000844A2" w:rsidRPr="00E060D8" w:rsidDel="006E3E48">
          <w:rPr>
            <w:rFonts w:ascii="黑体" w:eastAsia="黑体" w:hAnsi="黑体" w:hint="eastAsia"/>
            <w:rPrChange w:id="613" w:author="Windows 用户" w:date="2019-10-03T20:48:00Z">
              <w:rPr>
                <w:rFonts w:hint="eastAsia"/>
              </w:rPr>
            </w:rPrChange>
          </w:rPr>
          <w:delText>结构与功能及其</w:delText>
        </w:r>
        <w:r w:rsidRPr="00E060D8" w:rsidDel="006E3E48">
          <w:rPr>
            <w:rFonts w:ascii="黑体" w:eastAsia="黑体" w:hAnsi="黑体" w:hint="eastAsia"/>
            <w:rPrChange w:id="614" w:author="Windows 用户" w:date="2019-10-03T20:48:00Z">
              <w:rPr>
                <w:rFonts w:hint="eastAsia"/>
              </w:rPr>
            </w:rPrChange>
          </w:rPr>
          <w:delText>分类；</w:delText>
        </w:r>
        <w:r w:rsidR="000844A2" w:rsidRPr="00E060D8" w:rsidDel="006E3E48">
          <w:rPr>
            <w:rFonts w:ascii="黑体" w:eastAsia="黑体" w:hAnsi="黑体" w:hint="eastAsia"/>
            <w:rPrChange w:id="615" w:author="Windows 用户" w:date="2019-10-03T20:48:00Z">
              <w:rPr>
                <w:rFonts w:hint="eastAsia"/>
              </w:rPr>
            </w:rPrChange>
          </w:rPr>
          <w:delText>了解</w:delText>
        </w:r>
        <w:r w:rsidRPr="00E060D8" w:rsidDel="006E3E48">
          <w:rPr>
            <w:rFonts w:ascii="黑体" w:eastAsia="黑体" w:hAnsi="黑体" w:hint="eastAsia"/>
            <w:rPrChange w:id="616" w:author="Windows 用户" w:date="2019-10-03T20:48:00Z">
              <w:rPr>
                <w:rFonts w:hint="eastAsia"/>
              </w:rPr>
            </w:rPrChange>
          </w:rPr>
          <w:delText>组织系统的概念和维管植物的组织系统。</w:delText>
        </w:r>
        <w:r w:rsidRPr="00E060D8" w:rsidDel="006E3E48">
          <w:rPr>
            <w:rFonts w:ascii="黑体" w:eastAsia="黑体" w:hAnsi="黑体"/>
            <w:rPrChange w:id="617" w:author="Windows 用户" w:date="2019-10-03T20:48:00Z">
              <w:rPr/>
            </w:rPrChange>
          </w:rPr>
          <w:delText xml:space="preserve"> </w:delText>
        </w:r>
      </w:del>
    </w:p>
    <w:p w14:paraId="6219EC13" w14:textId="3D72DC36" w:rsidR="00E56830" w:rsidRPr="00E060D8" w:rsidDel="006E3E48" w:rsidRDefault="00E56830">
      <w:pPr>
        <w:rPr>
          <w:del w:id="618" w:author="李 巧云" w:date="2019-10-04T20:59:00Z"/>
          <w:rFonts w:ascii="黑体" w:eastAsia="黑体" w:hAnsi="黑体"/>
          <w:rPrChange w:id="619" w:author="Windows 用户" w:date="2019-10-03T20:48:00Z">
            <w:rPr>
              <w:del w:id="620" w:author="李 巧云" w:date="2019-10-04T20:59:00Z"/>
            </w:rPr>
          </w:rPrChange>
        </w:rPr>
      </w:pPr>
      <w:del w:id="621" w:author="李 巧云" w:date="2019-10-04T20:59:00Z">
        <w:r w:rsidRPr="00E060D8" w:rsidDel="006E3E48">
          <w:rPr>
            <w:rFonts w:ascii="黑体" w:eastAsia="黑体" w:hAnsi="黑体" w:hint="eastAsia"/>
            <w:rPrChange w:id="622" w:author="Windows 用户" w:date="2019-10-03T20:48:00Z">
              <w:rPr>
                <w:rFonts w:hint="eastAsia"/>
              </w:rPr>
            </w:rPrChange>
          </w:rPr>
          <w:delText>（</w:delText>
        </w:r>
        <w:r w:rsidR="000844A2" w:rsidRPr="00E060D8" w:rsidDel="006E3E48">
          <w:rPr>
            <w:rFonts w:ascii="黑体" w:eastAsia="黑体" w:hAnsi="黑体" w:hint="eastAsia"/>
            <w:rPrChange w:id="623" w:author="Windows 用户" w:date="2019-10-03T20:48:00Z">
              <w:rPr>
                <w:rFonts w:hint="eastAsia"/>
              </w:rPr>
            </w:rPrChange>
          </w:rPr>
          <w:delText>二</w:delText>
        </w:r>
        <w:r w:rsidRPr="00E060D8" w:rsidDel="006E3E48">
          <w:rPr>
            <w:rFonts w:ascii="黑体" w:eastAsia="黑体" w:hAnsi="黑体" w:hint="eastAsia"/>
            <w:rPrChange w:id="624" w:author="Windows 用户" w:date="2019-10-03T20:48:00Z">
              <w:rPr>
                <w:rFonts w:hint="eastAsia"/>
              </w:rPr>
            </w:rPrChange>
          </w:rPr>
          <w:delText>）</w:delText>
        </w:r>
        <w:r w:rsidRPr="00E060D8" w:rsidDel="006E3E48">
          <w:rPr>
            <w:rFonts w:ascii="黑体" w:eastAsia="黑体" w:hAnsi="黑体"/>
            <w:rPrChange w:id="625" w:author="Windows 用户" w:date="2019-10-03T20:48:00Z">
              <w:rPr/>
            </w:rPrChange>
          </w:rPr>
          <w:delText xml:space="preserve"> </w:delText>
        </w:r>
        <w:r w:rsidRPr="00E060D8" w:rsidDel="006E3E48">
          <w:rPr>
            <w:rFonts w:ascii="黑体" w:eastAsia="黑体" w:hAnsi="黑体" w:hint="eastAsia"/>
            <w:rPrChange w:id="626" w:author="Windows 用户" w:date="2019-10-03T20:48:00Z">
              <w:rPr>
                <w:rFonts w:hint="eastAsia"/>
              </w:rPr>
            </w:rPrChange>
          </w:rPr>
          <w:delText>植物体的形态、结构和发育</w:delText>
        </w:r>
      </w:del>
    </w:p>
    <w:p w14:paraId="0371AE98" w14:textId="7A2CAD65" w:rsidR="00E56830" w:rsidRPr="00E060D8" w:rsidDel="006E3E48" w:rsidRDefault="00E56830">
      <w:pPr>
        <w:rPr>
          <w:del w:id="627" w:author="李 巧云" w:date="2019-10-04T20:59:00Z"/>
          <w:rFonts w:ascii="黑体" w:eastAsia="黑体" w:hAnsi="黑体"/>
          <w:rPrChange w:id="628" w:author="Windows 用户" w:date="2019-10-03T20:48:00Z">
            <w:rPr>
              <w:del w:id="629" w:author="李 巧云" w:date="2019-10-04T20:59:00Z"/>
            </w:rPr>
          </w:rPrChange>
        </w:rPr>
      </w:pPr>
      <w:del w:id="630" w:author="李 巧云" w:date="2019-10-04T20:59:00Z">
        <w:r w:rsidRPr="00E060D8" w:rsidDel="006E3E48">
          <w:rPr>
            <w:rFonts w:ascii="黑体" w:eastAsia="黑体" w:hAnsi="黑体"/>
            <w:rPrChange w:id="631" w:author="Windows 用户" w:date="2019-10-03T20:48:00Z">
              <w:rPr/>
            </w:rPrChange>
          </w:rPr>
          <w:delText xml:space="preserve"> 1. </w:delText>
        </w:r>
        <w:r w:rsidR="003449F7" w:rsidRPr="00E060D8" w:rsidDel="006E3E48">
          <w:rPr>
            <w:rFonts w:ascii="黑体" w:eastAsia="黑体" w:hAnsi="黑体" w:hint="eastAsia"/>
            <w:rPrChange w:id="632" w:author="Windows 用户" w:date="2019-10-03T20:48:00Z">
              <w:rPr>
                <w:rFonts w:hint="eastAsia"/>
              </w:rPr>
            </w:rPrChange>
          </w:rPr>
          <w:delText>熟练掌握种子与幼苗的类型；</w:delText>
        </w:r>
        <w:r w:rsidRPr="00E060D8" w:rsidDel="006E3E48">
          <w:rPr>
            <w:rFonts w:ascii="黑体" w:eastAsia="黑体" w:hAnsi="黑体" w:hint="eastAsia"/>
            <w:rPrChange w:id="633" w:author="Windows 用户" w:date="2019-10-03T20:48:00Z">
              <w:rPr>
                <w:rFonts w:hint="eastAsia"/>
              </w:rPr>
            </w:rPrChange>
          </w:rPr>
          <w:delText>掌握种子的结构与萌发的外界条件；掌握种子休眠的概念及其原因；</w:delText>
        </w:r>
        <w:r w:rsidRPr="00E060D8" w:rsidDel="006E3E48">
          <w:rPr>
            <w:rFonts w:ascii="黑体" w:eastAsia="黑体" w:hAnsi="黑体"/>
            <w:rPrChange w:id="634" w:author="Windows 用户" w:date="2019-10-03T20:48:00Z">
              <w:rPr/>
            </w:rPrChange>
          </w:rPr>
          <w:delText xml:space="preserve"> </w:delText>
        </w:r>
        <w:r w:rsidR="003449F7" w:rsidRPr="00E060D8" w:rsidDel="006E3E48">
          <w:rPr>
            <w:rFonts w:ascii="黑体" w:eastAsia="黑体" w:hAnsi="黑体" w:hint="eastAsia"/>
            <w:rPrChange w:id="635" w:author="Windows 用户" w:date="2019-10-03T20:48:00Z">
              <w:rPr>
                <w:rFonts w:hint="eastAsia"/>
              </w:rPr>
            </w:rPrChange>
          </w:rPr>
          <w:delText>熟悉种子萌发成幼苗的过程。</w:delText>
        </w:r>
      </w:del>
    </w:p>
    <w:p w14:paraId="2E93B1B3" w14:textId="1668A169" w:rsidR="00E56830" w:rsidRPr="00E060D8" w:rsidDel="006E3E48" w:rsidRDefault="00E56830">
      <w:pPr>
        <w:rPr>
          <w:del w:id="636" w:author="李 巧云" w:date="2019-10-04T20:59:00Z"/>
          <w:rFonts w:ascii="黑体" w:eastAsia="黑体" w:hAnsi="黑体"/>
          <w:rPrChange w:id="637" w:author="Windows 用户" w:date="2019-10-03T20:48:00Z">
            <w:rPr>
              <w:del w:id="638" w:author="李 巧云" w:date="2019-10-04T20:59:00Z"/>
            </w:rPr>
          </w:rPrChange>
        </w:rPr>
      </w:pPr>
      <w:del w:id="639" w:author="李 巧云" w:date="2019-10-04T20:59:00Z">
        <w:r w:rsidRPr="00E060D8" w:rsidDel="006E3E48">
          <w:rPr>
            <w:rFonts w:ascii="黑体" w:eastAsia="黑体" w:hAnsi="黑体"/>
            <w:rPrChange w:id="640" w:author="Windows 用户" w:date="2019-10-03T20:48:00Z">
              <w:rPr/>
            </w:rPrChange>
          </w:rPr>
          <w:delText xml:space="preserve">2. </w:delText>
        </w:r>
        <w:r w:rsidRPr="00E060D8" w:rsidDel="006E3E48">
          <w:rPr>
            <w:rFonts w:ascii="黑体" w:eastAsia="黑体" w:hAnsi="黑体" w:hint="eastAsia"/>
            <w:rPrChange w:id="641" w:author="Windows 用户" w:date="2019-10-03T20:48:00Z">
              <w:rPr>
                <w:rFonts w:hint="eastAsia"/>
              </w:rPr>
            </w:rPrChange>
          </w:rPr>
          <w:delText>了解根和根系的类型；掌握根尖的结构与发展；熟练掌握根的初生结构；理解并掌握根的次生结构及次生生长。</w:delText>
        </w:r>
        <w:r w:rsidRPr="00E060D8" w:rsidDel="006E3E48">
          <w:rPr>
            <w:rFonts w:ascii="黑体" w:eastAsia="黑体" w:hAnsi="黑体"/>
            <w:rPrChange w:id="642" w:author="Windows 用户" w:date="2019-10-03T20:48:00Z">
              <w:rPr/>
            </w:rPrChange>
          </w:rPr>
          <w:delText xml:space="preserve"> </w:delText>
        </w:r>
      </w:del>
    </w:p>
    <w:p w14:paraId="058099CF" w14:textId="66619F36" w:rsidR="00E56830" w:rsidRPr="00E060D8" w:rsidDel="006E3E48" w:rsidRDefault="00E56830">
      <w:pPr>
        <w:rPr>
          <w:del w:id="643" w:author="李 巧云" w:date="2019-10-04T20:59:00Z"/>
          <w:rFonts w:ascii="黑体" w:eastAsia="黑体" w:hAnsi="黑体"/>
          <w:rPrChange w:id="644" w:author="Windows 用户" w:date="2019-10-03T20:48:00Z">
            <w:rPr>
              <w:del w:id="645" w:author="李 巧云" w:date="2019-10-04T20:59:00Z"/>
            </w:rPr>
          </w:rPrChange>
        </w:rPr>
      </w:pPr>
      <w:del w:id="646" w:author="李 巧云" w:date="2019-10-04T20:59:00Z">
        <w:r w:rsidRPr="00E060D8" w:rsidDel="006E3E48">
          <w:rPr>
            <w:rFonts w:ascii="黑体" w:eastAsia="黑体" w:hAnsi="黑体"/>
            <w:rPrChange w:id="647" w:author="Windows 用户" w:date="2019-10-03T20:48:00Z">
              <w:rPr/>
            </w:rPrChange>
          </w:rPr>
          <w:delText xml:space="preserve">3. </w:delText>
        </w:r>
        <w:r w:rsidRPr="00E060D8" w:rsidDel="006E3E48">
          <w:rPr>
            <w:rFonts w:ascii="黑体" w:eastAsia="黑体" w:hAnsi="黑体" w:hint="eastAsia"/>
            <w:rPrChange w:id="648" w:author="Windows 用户" w:date="2019-10-03T20:48:00Z">
              <w:rPr>
                <w:rFonts w:hint="eastAsia"/>
              </w:rPr>
            </w:rPrChange>
          </w:rPr>
          <w:delText>了解茎的形态特征与生长习性；熟悉芽的概念与分类；掌握分枝的类型；熟练掌握</w:delText>
        </w:r>
      </w:del>
      <w:del w:id="649" w:author="李 巧云" w:date="2019-10-02T22:29:00Z">
        <w:r w:rsidRPr="00E060D8" w:rsidDel="00636D12">
          <w:rPr>
            <w:rFonts w:ascii="黑体" w:eastAsia="黑体" w:hAnsi="黑体" w:hint="eastAsia"/>
            <w:rPrChange w:id="650" w:author="Windows 用户" w:date="2019-10-03T20:48:00Z">
              <w:rPr>
                <w:rFonts w:hint="eastAsia"/>
              </w:rPr>
            </w:rPrChange>
          </w:rPr>
          <w:delText>单子叶植物</w:delText>
        </w:r>
        <w:r w:rsidR="00A6695F" w:rsidRPr="00E060D8" w:rsidDel="00636D12">
          <w:rPr>
            <w:rFonts w:ascii="黑体" w:eastAsia="黑体" w:hAnsi="黑体" w:hint="eastAsia"/>
            <w:rPrChange w:id="651" w:author="Windows 用户" w:date="2019-10-03T20:48:00Z">
              <w:rPr>
                <w:rFonts w:hint="eastAsia"/>
              </w:rPr>
            </w:rPrChange>
          </w:rPr>
          <w:delText>和</w:delText>
        </w:r>
      </w:del>
      <w:del w:id="652" w:author="李 巧云" w:date="2019-10-04T20:59:00Z">
        <w:r w:rsidRPr="00E060D8" w:rsidDel="006E3E48">
          <w:rPr>
            <w:rFonts w:ascii="黑体" w:eastAsia="黑体" w:hAnsi="黑体" w:hint="eastAsia"/>
            <w:rPrChange w:id="653" w:author="Windows 用户" w:date="2019-10-03T20:48:00Z">
              <w:rPr>
                <w:rFonts w:hint="eastAsia"/>
              </w:rPr>
            </w:rPrChange>
          </w:rPr>
          <w:delText>双子叶植物茎的初生结构与次生结构</w:delText>
        </w:r>
      </w:del>
      <w:del w:id="654" w:author="李 巧云" w:date="2019-10-02T22:30:00Z">
        <w:r w:rsidRPr="00E060D8" w:rsidDel="00636D12">
          <w:rPr>
            <w:rFonts w:ascii="黑体" w:eastAsia="黑体" w:hAnsi="黑体" w:hint="eastAsia"/>
            <w:rPrChange w:id="655" w:author="Windows 用户" w:date="2019-10-03T20:48:00Z">
              <w:rPr>
                <w:rFonts w:hint="eastAsia"/>
              </w:rPr>
            </w:rPrChange>
          </w:rPr>
          <w:delText>的</w:delText>
        </w:r>
      </w:del>
      <w:del w:id="656" w:author="李 巧云" w:date="2019-10-04T20:59:00Z">
        <w:r w:rsidRPr="00E060D8" w:rsidDel="006E3E48">
          <w:rPr>
            <w:rFonts w:ascii="黑体" w:eastAsia="黑体" w:hAnsi="黑体" w:hint="eastAsia"/>
            <w:rPrChange w:id="657" w:author="Windows 用户" w:date="2019-10-03T20:48:00Z">
              <w:rPr>
                <w:rFonts w:hint="eastAsia"/>
              </w:rPr>
            </w:rPrChange>
          </w:rPr>
          <w:delText>异同</w:delText>
        </w:r>
      </w:del>
      <w:del w:id="658" w:author="李 巧云" w:date="2019-10-02T22:43:00Z">
        <w:r w:rsidRPr="00E060D8" w:rsidDel="00297997">
          <w:rPr>
            <w:rFonts w:ascii="黑体" w:eastAsia="黑体" w:hAnsi="黑体" w:hint="eastAsia"/>
            <w:rPrChange w:id="659" w:author="Windows 用户" w:date="2019-10-03T20:48:00Z">
              <w:rPr>
                <w:rFonts w:hint="eastAsia"/>
              </w:rPr>
            </w:rPrChange>
          </w:rPr>
          <w:delText>；</w:delText>
        </w:r>
      </w:del>
      <w:del w:id="660" w:author="李 巧云" w:date="2019-10-04T20:59:00Z">
        <w:r w:rsidRPr="00E060D8" w:rsidDel="006E3E48">
          <w:rPr>
            <w:rFonts w:ascii="黑体" w:eastAsia="黑体" w:hAnsi="黑体" w:hint="eastAsia"/>
            <w:rPrChange w:id="661" w:author="Windows 用户" w:date="2019-10-03T20:48:00Z">
              <w:rPr>
                <w:rFonts w:hint="eastAsia"/>
              </w:rPr>
            </w:rPrChange>
          </w:rPr>
          <w:delText>理解并掌握茎的次生生长。</w:delText>
        </w:r>
        <w:r w:rsidRPr="00E060D8" w:rsidDel="006E3E48">
          <w:rPr>
            <w:rFonts w:ascii="黑体" w:eastAsia="黑体" w:hAnsi="黑体"/>
            <w:rPrChange w:id="662" w:author="Windows 用户" w:date="2019-10-03T20:48:00Z">
              <w:rPr/>
            </w:rPrChange>
          </w:rPr>
          <w:delText xml:space="preserve"> </w:delText>
        </w:r>
      </w:del>
    </w:p>
    <w:p w14:paraId="616835F7" w14:textId="66816C27" w:rsidR="00E56830" w:rsidRPr="00E060D8" w:rsidDel="006E3E48" w:rsidRDefault="00E56830">
      <w:pPr>
        <w:rPr>
          <w:del w:id="663" w:author="李 巧云" w:date="2019-10-04T20:59:00Z"/>
          <w:rFonts w:ascii="黑体" w:eastAsia="黑体" w:hAnsi="黑体"/>
          <w:rPrChange w:id="664" w:author="Windows 用户" w:date="2019-10-03T20:48:00Z">
            <w:rPr>
              <w:del w:id="665" w:author="李 巧云" w:date="2019-10-04T20:59:00Z"/>
            </w:rPr>
          </w:rPrChange>
        </w:rPr>
      </w:pPr>
      <w:del w:id="666" w:author="李 巧云" w:date="2019-10-04T20:59:00Z">
        <w:r w:rsidRPr="00E060D8" w:rsidDel="006E3E48">
          <w:rPr>
            <w:rFonts w:ascii="黑体" w:eastAsia="黑体" w:hAnsi="黑体"/>
            <w:rPrChange w:id="667" w:author="Windows 用户" w:date="2019-10-03T20:48:00Z">
              <w:rPr/>
            </w:rPrChange>
          </w:rPr>
          <w:delText xml:space="preserve">4. </w:delText>
        </w:r>
        <w:r w:rsidRPr="00E060D8" w:rsidDel="006E3E48">
          <w:rPr>
            <w:rFonts w:ascii="黑体" w:eastAsia="黑体" w:hAnsi="黑体" w:hint="eastAsia"/>
            <w:rPrChange w:id="668" w:author="Windows 用户" w:date="2019-10-03T20:48:00Z">
              <w:rPr>
                <w:rFonts w:hint="eastAsia"/>
              </w:rPr>
            </w:rPrChange>
          </w:rPr>
          <w:delText>熟悉叶片的形态；掌握叶的组成；理解并掌握单叶、复</w:delText>
        </w:r>
        <w:r w:rsidRPr="00E060D8" w:rsidDel="006E3E48">
          <w:rPr>
            <w:rFonts w:ascii="黑体" w:eastAsia="黑体" w:hAnsi="黑体"/>
            <w:rPrChange w:id="669" w:author="Windows 用户" w:date="2019-10-03T20:48:00Z">
              <w:rPr/>
            </w:rPrChange>
          </w:rPr>
          <w:delText xml:space="preserve"> </w:delText>
        </w:r>
        <w:r w:rsidRPr="00E060D8" w:rsidDel="006E3E48">
          <w:rPr>
            <w:rFonts w:ascii="黑体" w:eastAsia="黑体" w:hAnsi="黑体" w:hint="eastAsia"/>
            <w:rPrChange w:id="670" w:author="Windows 用户" w:date="2019-10-03T20:48:00Z">
              <w:rPr>
                <w:rFonts w:hint="eastAsia"/>
              </w:rPr>
            </w:rPrChange>
          </w:rPr>
          <w:delText>叶、叶序</w:delText>
        </w:r>
      </w:del>
      <w:del w:id="671" w:author="李 巧云" w:date="2019-10-02T22:49:00Z">
        <w:r w:rsidRPr="00E060D8" w:rsidDel="00297997">
          <w:rPr>
            <w:rFonts w:ascii="黑体" w:eastAsia="黑体" w:hAnsi="黑体" w:hint="eastAsia"/>
            <w:rPrChange w:id="672" w:author="Windows 用户" w:date="2019-10-03T20:48:00Z">
              <w:rPr>
                <w:rFonts w:hint="eastAsia"/>
              </w:rPr>
            </w:rPrChange>
          </w:rPr>
          <w:delText>和叶镶嵌</w:delText>
        </w:r>
      </w:del>
      <w:del w:id="673" w:author="李 巧云" w:date="2019-10-04T20:59:00Z">
        <w:r w:rsidRPr="00E060D8" w:rsidDel="006E3E48">
          <w:rPr>
            <w:rFonts w:ascii="黑体" w:eastAsia="黑体" w:hAnsi="黑体" w:hint="eastAsia"/>
            <w:rPrChange w:id="674" w:author="Windows 用户" w:date="2019-10-03T20:48:00Z">
              <w:rPr>
                <w:rFonts w:hint="eastAsia"/>
              </w:rPr>
            </w:rPrChange>
          </w:rPr>
          <w:delText>的概念；熟练掌握被子植物</w:delText>
        </w:r>
      </w:del>
      <w:del w:id="675" w:author="李 巧云" w:date="2019-10-02T22:36:00Z">
        <w:r w:rsidRPr="00E060D8" w:rsidDel="00636D12">
          <w:rPr>
            <w:rFonts w:ascii="黑体" w:eastAsia="黑体" w:hAnsi="黑体" w:hint="eastAsia"/>
            <w:rPrChange w:id="676" w:author="Windows 用户" w:date="2019-10-03T20:48:00Z">
              <w:rPr>
                <w:rFonts w:hint="eastAsia"/>
              </w:rPr>
            </w:rPrChange>
          </w:rPr>
          <w:delText>叶</w:delText>
        </w:r>
      </w:del>
      <w:del w:id="677" w:author="李 巧云" w:date="2019-10-04T20:59:00Z">
        <w:r w:rsidRPr="00E060D8" w:rsidDel="006E3E48">
          <w:rPr>
            <w:rFonts w:ascii="黑体" w:eastAsia="黑体" w:hAnsi="黑体" w:hint="eastAsia"/>
            <w:rPrChange w:id="678" w:author="Windows 用户" w:date="2019-10-03T20:48:00Z">
              <w:rPr>
                <w:rFonts w:hint="eastAsia"/>
              </w:rPr>
            </w:rPrChange>
          </w:rPr>
          <w:delText>的一般结</w:delText>
        </w:r>
      </w:del>
      <w:del w:id="679" w:author="李 巧云" w:date="2019-10-02T22:36:00Z">
        <w:r w:rsidRPr="00E060D8" w:rsidDel="00636D12">
          <w:rPr>
            <w:rFonts w:ascii="黑体" w:eastAsia="黑体" w:hAnsi="黑体"/>
            <w:rPrChange w:id="680" w:author="Windows 用户" w:date="2019-10-03T20:48:00Z">
              <w:rPr/>
            </w:rPrChange>
          </w:rPr>
          <w:delText xml:space="preserve"> </w:delText>
        </w:r>
      </w:del>
      <w:del w:id="681" w:author="李 巧云" w:date="2019-10-04T20:59:00Z">
        <w:r w:rsidRPr="00E060D8" w:rsidDel="006E3E48">
          <w:rPr>
            <w:rFonts w:ascii="黑体" w:eastAsia="黑体" w:hAnsi="黑体" w:hint="eastAsia"/>
            <w:rPrChange w:id="682" w:author="Windows 用户" w:date="2019-10-03T20:48:00Z">
              <w:rPr>
                <w:rFonts w:hint="eastAsia"/>
              </w:rPr>
            </w:rPrChange>
          </w:rPr>
          <w:delText>构及功能；掌握禾本科植物的</w:delText>
        </w:r>
      </w:del>
      <w:del w:id="683" w:author="李 巧云" w:date="2019-10-02T22:36:00Z">
        <w:r w:rsidRPr="00E060D8" w:rsidDel="00636D12">
          <w:rPr>
            <w:rFonts w:ascii="黑体" w:eastAsia="黑体" w:hAnsi="黑体" w:hint="eastAsia"/>
            <w:rPrChange w:id="684" w:author="Windows 用户" w:date="2019-10-03T20:48:00Z">
              <w:rPr>
                <w:rFonts w:hint="eastAsia"/>
              </w:rPr>
            </w:rPrChange>
          </w:rPr>
          <w:delText>叶</w:delText>
        </w:r>
      </w:del>
      <w:del w:id="685" w:author="李 巧云" w:date="2019-10-04T20:59:00Z">
        <w:r w:rsidRPr="00E060D8" w:rsidDel="006E3E48">
          <w:rPr>
            <w:rFonts w:ascii="黑体" w:eastAsia="黑体" w:hAnsi="黑体" w:hint="eastAsia"/>
            <w:rPrChange w:id="686" w:author="Windows 用户" w:date="2019-10-03T20:48:00Z">
              <w:rPr>
                <w:rFonts w:hint="eastAsia"/>
              </w:rPr>
            </w:rPrChange>
          </w:rPr>
          <w:delText>的特点；理解并熟练掌握</w:delText>
        </w:r>
      </w:del>
      <w:del w:id="687" w:author="李 巧云" w:date="2019-10-02T22:36:00Z">
        <w:r w:rsidRPr="00E060D8" w:rsidDel="00636D12">
          <w:rPr>
            <w:rFonts w:ascii="黑体" w:eastAsia="黑体" w:hAnsi="黑体"/>
            <w:rPrChange w:id="688" w:author="Windows 用户" w:date="2019-10-03T20:48:00Z">
              <w:rPr/>
            </w:rPrChange>
          </w:rPr>
          <w:delText xml:space="preserve"> </w:delText>
        </w:r>
      </w:del>
      <w:del w:id="689" w:author="李 巧云" w:date="2019-10-04T20:59:00Z">
        <w:r w:rsidRPr="00E060D8" w:rsidDel="006E3E48">
          <w:rPr>
            <w:rFonts w:ascii="黑体" w:eastAsia="黑体" w:hAnsi="黑体" w:hint="eastAsia"/>
            <w:rPrChange w:id="690" w:author="Windows 用户" w:date="2019-10-03T20:48:00Z">
              <w:rPr>
                <w:rFonts w:hint="eastAsia"/>
              </w:rPr>
            </w:rPrChange>
          </w:rPr>
          <w:delText>叶的生态类型及特点。</w:delText>
        </w:r>
        <w:r w:rsidRPr="00E060D8" w:rsidDel="006E3E48">
          <w:rPr>
            <w:rFonts w:ascii="黑体" w:eastAsia="黑体" w:hAnsi="黑体"/>
            <w:rPrChange w:id="691" w:author="Windows 用户" w:date="2019-10-03T20:48:00Z">
              <w:rPr/>
            </w:rPrChange>
          </w:rPr>
          <w:delText xml:space="preserve"> </w:delText>
        </w:r>
      </w:del>
    </w:p>
    <w:p w14:paraId="5C05AA69" w14:textId="60695D7E" w:rsidR="00E56830" w:rsidRPr="00E060D8" w:rsidDel="006E3E48" w:rsidRDefault="00E56830">
      <w:pPr>
        <w:rPr>
          <w:del w:id="692" w:author="李 巧云" w:date="2019-10-04T20:59:00Z"/>
          <w:rFonts w:ascii="黑体" w:eastAsia="黑体" w:hAnsi="黑体"/>
          <w:rPrChange w:id="693" w:author="Windows 用户" w:date="2019-10-03T20:48:00Z">
            <w:rPr>
              <w:del w:id="694" w:author="李 巧云" w:date="2019-10-04T20:59:00Z"/>
            </w:rPr>
          </w:rPrChange>
        </w:rPr>
      </w:pPr>
      <w:del w:id="695" w:author="李 巧云" w:date="2019-10-04T20:59:00Z">
        <w:r w:rsidRPr="00E060D8" w:rsidDel="006E3E48">
          <w:rPr>
            <w:rFonts w:ascii="黑体" w:eastAsia="黑体" w:hAnsi="黑体"/>
            <w:rPrChange w:id="696" w:author="Windows 用户" w:date="2019-10-03T20:48:00Z">
              <w:rPr/>
            </w:rPrChange>
          </w:rPr>
          <w:delText xml:space="preserve">5. </w:delText>
        </w:r>
        <w:r w:rsidRPr="00E060D8" w:rsidDel="006E3E48">
          <w:rPr>
            <w:rFonts w:ascii="黑体" w:eastAsia="黑体" w:hAnsi="黑体" w:hint="eastAsia"/>
            <w:rPrChange w:id="697" w:author="Windows 用户" w:date="2019-10-03T20:48:00Z">
              <w:rPr>
                <w:rFonts w:hint="eastAsia"/>
              </w:rPr>
            </w:rPrChange>
          </w:rPr>
          <w:delText>了解茎与叶、茎与根间的维管组织的联系；理解并掌握营</w:delText>
        </w:r>
      </w:del>
      <w:del w:id="698" w:author="李 巧云" w:date="2019-10-02T22:42:00Z">
        <w:r w:rsidRPr="00E060D8" w:rsidDel="00297997">
          <w:rPr>
            <w:rFonts w:ascii="黑体" w:eastAsia="黑体" w:hAnsi="黑体"/>
            <w:rPrChange w:id="699" w:author="Windows 用户" w:date="2019-10-03T20:48:00Z">
              <w:rPr/>
            </w:rPrChange>
          </w:rPr>
          <w:delText xml:space="preserve"> </w:delText>
        </w:r>
      </w:del>
      <w:del w:id="700" w:author="李 巧云" w:date="2019-10-04T20:59:00Z">
        <w:r w:rsidRPr="00E060D8" w:rsidDel="006E3E48">
          <w:rPr>
            <w:rFonts w:ascii="黑体" w:eastAsia="黑体" w:hAnsi="黑体" w:hint="eastAsia"/>
            <w:rPrChange w:id="701" w:author="Windows 用户" w:date="2019-10-03T20:48:00Z">
              <w:rPr>
                <w:rFonts w:hint="eastAsia"/>
              </w:rPr>
            </w:rPrChange>
          </w:rPr>
          <w:delText>养器官在植物生长中的相互影响。</w:delText>
        </w:r>
      </w:del>
    </w:p>
    <w:p w14:paraId="7AB50D0A" w14:textId="75E8F458" w:rsidR="00E56830" w:rsidRPr="00E060D8" w:rsidDel="006E3E48" w:rsidRDefault="00E56830">
      <w:pPr>
        <w:rPr>
          <w:del w:id="702" w:author="李 巧云" w:date="2019-10-04T20:59:00Z"/>
          <w:rFonts w:ascii="黑体" w:eastAsia="黑体" w:hAnsi="黑体"/>
          <w:rPrChange w:id="703" w:author="Windows 用户" w:date="2019-10-03T20:48:00Z">
            <w:rPr>
              <w:del w:id="704" w:author="李 巧云" w:date="2019-10-04T20:59:00Z"/>
            </w:rPr>
          </w:rPrChange>
        </w:rPr>
      </w:pPr>
      <w:del w:id="705" w:author="李 巧云" w:date="2019-10-04T20:59:00Z">
        <w:r w:rsidRPr="00E060D8" w:rsidDel="006E3E48">
          <w:rPr>
            <w:rFonts w:ascii="黑体" w:eastAsia="黑体" w:hAnsi="黑体"/>
            <w:rPrChange w:id="706" w:author="Windows 用户" w:date="2019-10-03T20:48:00Z">
              <w:rPr/>
            </w:rPrChange>
          </w:rPr>
          <w:delText xml:space="preserve">6. </w:delText>
        </w:r>
        <w:r w:rsidRPr="00E060D8" w:rsidDel="006E3E48">
          <w:rPr>
            <w:rFonts w:ascii="黑体" w:eastAsia="黑体" w:hAnsi="黑体" w:hint="eastAsia"/>
            <w:rPrChange w:id="707" w:author="Windows 用户" w:date="2019-10-03T20:48:00Z">
              <w:rPr>
                <w:rFonts w:hint="eastAsia"/>
              </w:rPr>
            </w:rPrChange>
          </w:rPr>
          <w:delText>掌握根、茎、叶的主要变态类型。</w:delText>
        </w:r>
        <w:r w:rsidRPr="00E060D8" w:rsidDel="006E3E48">
          <w:rPr>
            <w:rFonts w:ascii="黑体" w:eastAsia="黑体" w:hAnsi="黑体"/>
            <w:rPrChange w:id="708" w:author="Windows 用户" w:date="2019-10-03T20:48:00Z">
              <w:rPr/>
            </w:rPrChange>
          </w:rPr>
          <w:delText xml:space="preserve"> </w:delText>
        </w:r>
      </w:del>
    </w:p>
    <w:p w14:paraId="4AB80AC0" w14:textId="3F146653" w:rsidR="00E56830" w:rsidRPr="00E060D8" w:rsidDel="006E3E48" w:rsidRDefault="00E56830">
      <w:pPr>
        <w:rPr>
          <w:del w:id="709" w:author="李 巧云" w:date="2019-10-04T20:59:00Z"/>
          <w:rFonts w:ascii="黑体" w:eastAsia="黑体" w:hAnsi="黑体"/>
          <w:rPrChange w:id="710" w:author="Windows 用户" w:date="2019-10-03T20:48:00Z">
            <w:rPr>
              <w:del w:id="711" w:author="李 巧云" w:date="2019-10-04T20:59:00Z"/>
            </w:rPr>
          </w:rPrChange>
        </w:rPr>
      </w:pPr>
      <w:del w:id="712" w:author="李 巧云" w:date="2019-10-04T20:59:00Z">
        <w:r w:rsidRPr="00E060D8" w:rsidDel="006E3E48">
          <w:rPr>
            <w:rFonts w:ascii="黑体" w:eastAsia="黑体" w:hAnsi="黑体" w:hint="eastAsia"/>
            <w:rPrChange w:id="713" w:author="Windows 用户" w:date="2019-10-03T20:48:00Z">
              <w:rPr>
                <w:rFonts w:hint="eastAsia"/>
              </w:rPr>
            </w:rPrChange>
          </w:rPr>
          <w:delText>（</w:delText>
        </w:r>
      </w:del>
      <w:del w:id="714" w:author="李 巧云" w:date="2019-10-02T22:50:00Z">
        <w:r w:rsidRPr="00E060D8" w:rsidDel="0070350C">
          <w:rPr>
            <w:rFonts w:ascii="黑体" w:eastAsia="黑体" w:hAnsi="黑体"/>
            <w:rPrChange w:id="715" w:author="Windows 用户" w:date="2019-10-03T20:48:00Z">
              <w:rPr/>
            </w:rPrChange>
          </w:rPr>
          <w:delText>3</w:delText>
        </w:r>
      </w:del>
      <w:del w:id="716" w:author="李 巧云" w:date="2019-10-04T20:59:00Z">
        <w:r w:rsidRPr="00E060D8" w:rsidDel="006E3E48">
          <w:rPr>
            <w:rFonts w:ascii="黑体" w:eastAsia="黑体" w:hAnsi="黑体" w:hint="eastAsia"/>
            <w:rPrChange w:id="717" w:author="Windows 用户" w:date="2019-10-03T20:48:00Z">
              <w:rPr>
                <w:rFonts w:hint="eastAsia"/>
              </w:rPr>
            </w:rPrChange>
          </w:rPr>
          <w:delText>）</w:delText>
        </w:r>
        <w:r w:rsidRPr="00E060D8" w:rsidDel="006E3E48">
          <w:rPr>
            <w:rFonts w:ascii="黑体" w:eastAsia="黑体" w:hAnsi="黑体"/>
            <w:rPrChange w:id="718" w:author="Windows 用户" w:date="2019-10-03T20:48:00Z">
              <w:rPr/>
            </w:rPrChange>
          </w:rPr>
          <w:delText xml:space="preserve"> </w:delText>
        </w:r>
        <w:r w:rsidRPr="00E060D8" w:rsidDel="006E3E48">
          <w:rPr>
            <w:rFonts w:ascii="黑体" w:eastAsia="黑体" w:hAnsi="黑体" w:hint="eastAsia"/>
            <w:rPrChange w:id="719" w:author="Windows 用户" w:date="2019-10-03T20:48:00Z">
              <w:rPr>
                <w:rFonts w:hint="eastAsia"/>
              </w:rPr>
            </w:rPrChange>
          </w:rPr>
          <w:delText>植物的繁殖</w:delText>
        </w:r>
        <w:r w:rsidRPr="00E060D8" w:rsidDel="006E3E48">
          <w:rPr>
            <w:rFonts w:ascii="黑体" w:eastAsia="黑体" w:hAnsi="黑体"/>
            <w:rPrChange w:id="720" w:author="Windows 用户" w:date="2019-10-03T20:48:00Z">
              <w:rPr/>
            </w:rPrChange>
          </w:rPr>
          <w:delText xml:space="preserve"> </w:delText>
        </w:r>
      </w:del>
    </w:p>
    <w:p w14:paraId="25DAF9BF" w14:textId="7EF2CB4D" w:rsidR="00E56830" w:rsidRPr="000A3996" w:rsidDel="006E3E48" w:rsidRDefault="00E56830">
      <w:pPr>
        <w:rPr>
          <w:del w:id="721" w:author="李 巧云" w:date="2019-10-04T20:59:00Z"/>
          <w:rFonts w:ascii="黑体" w:eastAsia="黑体" w:hAnsi="黑体"/>
          <w:rPrChange w:id="722" w:author="李 巧云" w:date="2019-10-04T19:30:00Z">
            <w:rPr>
              <w:del w:id="723" w:author="李 巧云" w:date="2019-10-04T20:59:00Z"/>
            </w:rPr>
          </w:rPrChange>
        </w:rPr>
      </w:pPr>
      <w:del w:id="724" w:author="李 巧云" w:date="2019-10-04T20:59:00Z">
        <w:r w:rsidRPr="000A3996" w:rsidDel="006E3E48">
          <w:rPr>
            <w:rFonts w:ascii="黑体" w:eastAsia="黑体" w:hAnsi="黑体"/>
            <w:rPrChange w:id="725" w:author="李 巧云" w:date="2019-10-04T19:30:00Z">
              <w:rPr/>
            </w:rPrChange>
          </w:rPr>
          <w:delText xml:space="preserve">1. </w:delText>
        </w:r>
        <w:r w:rsidRPr="000A3996" w:rsidDel="006E3E48">
          <w:rPr>
            <w:rFonts w:ascii="黑体" w:eastAsia="黑体" w:hAnsi="黑体" w:hint="eastAsia"/>
            <w:rPrChange w:id="726" w:author="李 巧云" w:date="2019-10-04T19:30:00Z">
              <w:rPr>
                <w:rFonts w:hint="eastAsia"/>
              </w:rPr>
            </w:rPrChange>
          </w:rPr>
          <w:delText>掌握植物繁殖的类型。</w:delText>
        </w:r>
        <w:r w:rsidRPr="000A3996" w:rsidDel="006E3E48">
          <w:rPr>
            <w:rFonts w:ascii="黑体" w:eastAsia="黑体" w:hAnsi="黑体"/>
            <w:rPrChange w:id="727" w:author="李 巧云" w:date="2019-10-04T19:30:00Z">
              <w:rPr/>
            </w:rPrChange>
          </w:rPr>
          <w:delText xml:space="preserve"> </w:delText>
        </w:r>
      </w:del>
    </w:p>
    <w:p w14:paraId="47D9BB88" w14:textId="40A66B7C" w:rsidR="00E56830" w:rsidRPr="000A3996" w:rsidDel="006E3E48" w:rsidRDefault="00E56830">
      <w:pPr>
        <w:ind w:left="210" w:hangingChars="100" w:hanging="210"/>
        <w:rPr>
          <w:del w:id="728" w:author="李 巧云" w:date="2019-10-04T20:59:00Z"/>
          <w:rFonts w:ascii="黑体" w:eastAsia="黑体" w:hAnsi="黑体"/>
          <w:rPrChange w:id="729" w:author="李 巧云" w:date="2019-10-04T19:30:00Z">
            <w:rPr>
              <w:del w:id="730" w:author="李 巧云" w:date="2019-10-04T20:59:00Z"/>
            </w:rPr>
          </w:rPrChange>
        </w:rPr>
        <w:pPrChange w:id="731" w:author="Windows 用户" w:date="2019-10-06T16:30:00Z">
          <w:pPr/>
        </w:pPrChange>
      </w:pPr>
      <w:del w:id="732" w:author="李 巧云" w:date="2019-10-04T20:59:00Z">
        <w:r w:rsidRPr="000A3996" w:rsidDel="006E3E48">
          <w:rPr>
            <w:rFonts w:ascii="黑体" w:eastAsia="黑体" w:hAnsi="黑体"/>
            <w:rPrChange w:id="733" w:author="李 巧云" w:date="2019-10-04T19:30:00Z">
              <w:rPr/>
            </w:rPrChange>
          </w:rPr>
          <w:delText xml:space="preserve">2. </w:delText>
        </w:r>
        <w:r w:rsidRPr="000A3996" w:rsidDel="006E3E48">
          <w:rPr>
            <w:rFonts w:ascii="黑体" w:eastAsia="黑体" w:hAnsi="黑体" w:hint="eastAsia"/>
            <w:rPrChange w:id="734" w:author="李 巧云" w:date="2019-10-04T19:30:00Z">
              <w:rPr>
                <w:rFonts w:hint="eastAsia"/>
              </w:rPr>
            </w:rPrChange>
          </w:rPr>
          <w:delText>熟悉花的组成；理解并掌握花的演化；掌握并熟练应用花</w:delText>
        </w:r>
      </w:del>
      <w:del w:id="735" w:author="李 巧云" w:date="2019-10-02T22:57:00Z">
        <w:r w:rsidRPr="000A3996" w:rsidDel="00B31B45">
          <w:rPr>
            <w:rFonts w:ascii="黑体" w:eastAsia="黑体" w:hAnsi="黑体"/>
            <w:rPrChange w:id="736" w:author="李 巧云" w:date="2019-10-04T19:30:00Z">
              <w:rPr/>
            </w:rPrChange>
          </w:rPr>
          <w:delText xml:space="preserve"> </w:delText>
        </w:r>
      </w:del>
      <w:del w:id="737" w:author="李 巧云" w:date="2019-10-04T20:59:00Z">
        <w:r w:rsidRPr="000A3996" w:rsidDel="006E3E48">
          <w:rPr>
            <w:rFonts w:ascii="黑体" w:eastAsia="黑体" w:hAnsi="黑体" w:hint="eastAsia"/>
            <w:rPrChange w:id="738" w:author="李 巧云" w:date="2019-10-04T19:30:00Z">
              <w:rPr>
                <w:rFonts w:hint="eastAsia"/>
              </w:rPr>
            </w:rPrChange>
          </w:rPr>
          <w:delText>程式；掌握无限花序和有限花序的概念及类型；</w:delText>
        </w:r>
      </w:del>
      <w:del w:id="739" w:author="李 巧云" w:date="2019-10-03T16:44:00Z">
        <w:r w:rsidRPr="000A3996" w:rsidDel="00DA7A7F">
          <w:rPr>
            <w:rFonts w:ascii="黑体" w:eastAsia="黑体" w:hAnsi="黑体" w:hint="eastAsia"/>
            <w:rPrChange w:id="740" w:author="李 巧云" w:date="2019-10-04T19:30:00Z">
              <w:rPr>
                <w:rFonts w:hint="eastAsia"/>
              </w:rPr>
            </w:rPrChange>
          </w:rPr>
          <w:delText>熟悉各类</w:delText>
        </w:r>
      </w:del>
      <w:del w:id="741" w:author="李 巧云" w:date="2019-10-02T23:01:00Z">
        <w:r w:rsidRPr="000A3996" w:rsidDel="00B31B45">
          <w:rPr>
            <w:rFonts w:ascii="黑体" w:eastAsia="黑体" w:hAnsi="黑体"/>
            <w:rPrChange w:id="742" w:author="李 巧云" w:date="2019-10-04T19:30:00Z">
              <w:rPr/>
            </w:rPrChange>
          </w:rPr>
          <w:delText xml:space="preserve"> </w:delText>
        </w:r>
      </w:del>
      <w:del w:id="743" w:author="李 巧云" w:date="2019-10-03T16:44:00Z">
        <w:r w:rsidRPr="000A3996" w:rsidDel="00DA7A7F">
          <w:rPr>
            <w:rFonts w:ascii="黑体" w:eastAsia="黑体" w:hAnsi="黑体" w:hint="eastAsia"/>
            <w:rPrChange w:id="744" w:author="李 巧云" w:date="2019-10-04T19:30:00Z">
              <w:rPr>
                <w:rFonts w:hint="eastAsia"/>
              </w:rPr>
            </w:rPrChange>
          </w:rPr>
          <w:delText>型的代表植物。</w:delText>
        </w:r>
      </w:del>
    </w:p>
    <w:p w14:paraId="1243EC31" w14:textId="20E0C9AA" w:rsidR="00E56830" w:rsidRPr="000A3996" w:rsidDel="006E3E48" w:rsidRDefault="00E56830">
      <w:pPr>
        <w:rPr>
          <w:del w:id="745" w:author="李 巧云" w:date="2019-10-04T20:59:00Z"/>
          <w:rFonts w:ascii="黑体" w:eastAsia="黑体" w:hAnsi="黑体"/>
          <w:strike/>
          <w:rPrChange w:id="746" w:author="李 巧云" w:date="2019-10-04T19:30:00Z">
            <w:rPr>
              <w:del w:id="747" w:author="李 巧云" w:date="2019-10-04T20:59:00Z"/>
            </w:rPr>
          </w:rPrChange>
        </w:rPr>
      </w:pPr>
      <w:del w:id="748" w:author="李 巧云" w:date="2019-10-04T20:59:00Z">
        <w:r w:rsidRPr="000A3996" w:rsidDel="006E3E48">
          <w:rPr>
            <w:rFonts w:ascii="黑体" w:eastAsia="黑体" w:hAnsi="黑体"/>
            <w:strike/>
            <w:rPrChange w:id="749" w:author="李 巧云" w:date="2019-10-04T19:30:00Z">
              <w:rPr/>
            </w:rPrChange>
          </w:rPr>
          <w:delText xml:space="preserve">3. </w:delText>
        </w:r>
        <w:r w:rsidRPr="000A3996" w:rsidDel="006E3E48">
          <w:rPr>
            <w:rFonts w:ascii="黑体" w:eastAsia="黑体" w:hAnsi="黑体" w:hint="eastAsia"/>
            <w:strike/>
            <w:rPrChange w:id="750" w:author="李 巧云" w:date="2019-10-04T19:30:00Z">
              <w:rPr>
                <w:rFonts w:hint="eastAsia"/>
              </w:rPr>
            </w:rPrChange>
          </w:rPr>
          <w:delText>了解花发育的分子生物学模型及其研究进展。</w:delText>
        </w:r>
        <w:r w:rsidRPr="000A3996" w:rsidDel="006E3E48">
          <w:rPr>
            <w:rFonts w:ascii="黑体" w:eastAsia="黑体" w:hAnsi="黑体"/>
            <w:strike/>
            <w:rPrChange w:id="751" w:author="李 巧云" w:date="2019-10-04T19:30:00Z">
              <w:rPr/>
            </w:rPrChange>
          </w:rPr>
          <w:delText xml:space="preserve"> </w:delText>
        </w:r>
      </w:del>
    </w:p>
    <w:p w14:paraId="7D71CADD" w14:textId="0ADF0C3B" w:rsidR="00E56830" w:rsidRPr="000A3996" w:rsidDel="006E3E48" w:rsidRDefault="00E56830">
      <w:pPr>
        <w:rPr>
          <w:del w:id="752" w:author="李 巧云" w:date="2019-10-04T20:59:00Z"/>
          <w:rFonts w:ascii="黑体" w:eastAsia="黑体" w:hAnsi="黑体"/>
          <w:rPrChange w:id="753" w:author="李 巧云" w:date="2019-10-04T19:30:00Z">
            <w:rPr>
              <w:del w:id="754" w:author="李 巧云" w:date="2019-10-04T20:59:00Z"/>
            </w:rPr>
          </w:rPrChange>
        </w:rPr>
      </w:pPr>
      <w:del w:id="755" w:author="李 巧云" w:date="2019-10-04T20:59:00Z">
        <w:r w:rsidRPr="000A3996" w:rsidDel="006E3E48">
          <w:rPr>
            <w:rFonts w:ascii="黑体" w:eastAsia="黑体" w:hAnsi="黑体"/>
            <w:rPrChange w:id="756" w:author="李 巧云" w:date="2019-10-04T19:30:00Z">
              <w:rPr/>
            </w:rPrChange>
          </w:rPr>
          <w:delText xml:space="preserve">4. </w:delText>
        </w:r>
        <w:r w:rsidRPr="000A3996" w:rsidDel="006E3E48">
          <w:rPr>
            <w:rFonts w:ascii="黑体" w:eastAsia="黑体" w:hAnsi="黑体" w:hint="eastAsia"/>
            <w:rPrChange w:id="757" w:author="李 巧云" w:date="2019-10-04T19:30:00Z">
              <w:rPr>
                <w:rFonts w:hint="eastAsia"/>
              </w:rPr>
            </w:rPrChange>
          </w:rPr>
          <w:delText>熟练掌握花药的发育、花粉粒的形成以及形态结构；掌握</w:delText>
        </w:r>
      </w:del>
      <w:del w:id="758" w:author="李 巧云" w:date="2019-10-02T22:54:00Z">
        <w:r w:rsidRPr="000A3996" w:rsidDel="004F5CB8">
          <w:rPr>
            <w:rFonts w:ascii="黑体" w:eastAsia="黑体" w:hAnsi="黑体"/>
            <w:rPrChange w:id="759" w:author="李 巧云" w:date="2019-10-04T19:30:00Z">
              <w:rPr/>
            </w:rPrChange>
          </w:rPr>
          <w:delText xml:space="preserve"> </w:delText>
        </w:r>
      </w:del>
      <w:del w:id="760" w:author="李 巧云" w:date="2019-10-04T20:59:00Z">
        <w:r w:rsidRPr="000A3996" w:rsidDel="006E3E48">
          <w:rPr>
            <w:rFonts w:ascii="黑体" w:eastAsia="黑体" w:hAnsi="黑体" w:hint="eastAsia"/>
            <w:rPrChange w:id="761" w:author="李 巧云" w:date="2019-10-04T19:30:00Z">
              <w:rPr>
                <w:rFonts w:hint="eastAsia"/>
              </w:rPr>
            </w:rPrChange>
          </w:rPr>
          <w:delText>胚珠的发育和胚囊的形成。</w:delText>
        </w:r>
        <w:r w:rsidRPr="000A3996" w:rsidDel="006E3E48">
          <w:rPr>
            <w:rFonts w:ascii="黑体" w:eastAsia="黑体" w:hAnsi="黑体"/>
            <w:rPrChange w:id="762" w:author="李 巧云" w:date="2019-10-04T19:30:00Z">
              <w:rPr/>
            </w:rPrChange>
          </w:rPr>
          <w:delText xml:space="preserve"> </w:delText>
        </w:r>
      </w:del>
    </w:p>
    <w:p w14:paraId="0A15E9DA" w14:textId="5B85CB00" w:rsidR="00E56830" w:rsidRPr="000A3996" w:rsidDel="006E3E48" w:rsidRDefault="00E56830">
      <w:pPr>
        <w:rPr>
          <w:del w:id="763" w:author="李 巧云" w:date="2019-10-04T20:59:00Z"/>
          <w:rFonts w:ascii="黑体" w:eastAsia="黑体" w:hAnsi="黑体"/>
          <w:rPrChange w:id="764" w:author="李 巧云" w:date="2019-10-04T19:30:00Z">
            <w:rPr>
              <w:del w:id="765" w:author="李 巧云" w:date="2019-10-04T20:59:00Z"/>
            </w:rPr>
          </w:rPrChange>
        </w:rPr>
      </w:pPr>
      <w:del w:id="766" w:author="李 巧云" w:date="2019-10-04T20:59:00Z">
        <w:r w:rsidRPr="000A3996" w:rsidDel="006E3E48">
          <w:rPr>
            <w:rFonts w:ascii="黑体" w:eastAsia="黑体" w:hAnsi="黑体"/>
            <w:rPrChange w:id="767" w:author="李 巧云" w:date="2019-10-04T19:30:00Z">
              <w:rPr/>
            </w:rPrChange>
          </w:rPr>
          <w:delText xml:space="preserve">5. </w:delText>
        </w:r>
        <w:r w:rsidRPr="000A3996" w:rsidDel="006E3E48">
          <w:rPr>
            <w:rFonts w:ascii="黑体" w:eastAsia="黑体" w:hAnsi="黑体" w:hint="eastAsia"/>
            <w:rPrChange w:id="768" w:author="李 巧云" w:date="2019-10-04T19:30:00Z">
              <w:rPr>
                <w:rFonts w:hint="eastAsia"/>
              </w:rPr>
            </w:rPrChange>
          </w:rPr>
          <w:delText>熟悉风媒花与虫媒花的特点与区别；掌握自花传粉与异花</w:delText>
        </w:r>
      </w:del>
      <w:del w:id="769" w:author="李 巧云" w:date="2019-10-02T23:02:00Z">
        <w:r w:rsidRPr="000A3996" w:rsidDel="00B31B45">
          <w:rPr>
            <w:rFonts w:ascii="黑体" w:eastAsia="黑体" w:hAnsi="黑体"/>
            <w:rPrChange w:id="770" w:author="李 巧云" w:date="2019-10-04T19:30:00Z">
              <w:rPr/>
            </w:rPrChange>
          </w:rPr>
          <w:delText xml:space="preserve"> </w:delText>
        </w:r>
      </w:del>
      <w:del w:id="771" w:author="李 巧云" w:date="2019-10-04T20:59:00Z">
        <w:r w:rsidRPr="000A3996" w:rsidDel="006E3E48">
          <w:rPr>
            <w:rFonts w:ascii="黑体" w:eastAsia="黑体" w:hAnsi="黑体" w:hint="eastAsia"/>
            <w:rPrChange w:id="772" w:author="李 巧云" w:date="2019-10-04T19:30:00Z">
              <w:rPr>
                <w:rFonts w:hint="eastAsia"/>
              </w:rPr>
            </w:rPrChange>
          </w:rPr>
          <w:delText>传粉的概念及其生物学意义。</w:delText>
        </w:r>
        <w:r w:rsidRPr="000A3996" w:rsidDel="006E3E48">
          <w:rPr>
            <w:rFonts w:ascii="黑体" w:eastAsia="黑体" w:hAnsi="黑体"/>
            <w:rPrChange w:id="773" w:author="李 巧云" w:date="2019-10-04T19:30:00Z">
              <w:rPr/>
            </w:rPrChange>
          </w:rPr>
          <w:delText xml:space="preserve"> </w:delText>
        </w:r>
      </w:del>
    </w:p>
    <w:p w14:paraId="278C3B1D" w14:textId="033B2F90" w:rsidR="00E56830" w:rsidRPr="000A3996" w:rsidDel="006E3E48" w:rsidRDefault="00E56830">
      <w:pPr>
        <w:rPr>
          <w:del w:id="774" w:author="李 巧云" w:date="2019-10-04T20:59:00Z"/>
          <w:rFonts w:ascii="黑体" w:eastAsia="黑体" w:hAnsi="黑体"/>
          <w:rPrChange w:id="775" w:author="李 巧云" w:date="2019-10-04T19:30:00Z">
            <w:rPr>
              <w:del w:id="776" w:author="李 巧云" w:date="2019-10-04T20:59:00Z"/>
            </w:rPr>
          </w:rPrChange>
        </w:rPr>
      </w:pPr>
      <w:del w:id="777" w:author="李 巧云" w:date="2019-10-04T20:59:00Z">
        <w:r w:rsidRPr="000A3996" w:rsidDel="006E3E48">
          <w:rPr>
            <w:rFonts w:ascii="黑体" w:eastAsia="黑体" w:hAnsi="黑体"/>
            <w:rPrChange w:id="778" w:author="李 巧云" w:date="2019-10-04T19:30:00Z">
              <w:rPr/>
            </w:rPrChange>
          </w:rPr>
          <w:delText xml:space="preserve">6. </w:delText>
        </w:r>
        <w:r w:rsidRPr="000A3996" w:rsidDel="006E3E48">
          <w:rPr>
            <w:rFonts w:ascii="黑体" w:eastAsia="黑体" w:hAnsi="黑体" w:hint="eastAsia"/>
            <w:rPrChange w:id="779" w:author="李 巧云" w:date="2019-10-04T19:30:00Z">
              <w:rPr>
                <w:rFonts w:hint="eastAsia"/>
              </w:rPr>
            </w:rPrChange>
          </w:rPr>
          <w:delText>理解并熟练掌握被子植物的双受精过程及其生物学意义；</w:delText>
        </w:r>
        <w:r w:rsidRPr="000A3996" w:rsidDel="006E3E48">
          <w:rPr>
            <w:rFonts w:ascii="黑体" w:eastAsia="黑体" w:hAnsi="黑体"/>
            <w:rPrChange w:id="780" w:author="李 巧云" w:date="2019-10-04T19:30:00Z">
              <w:rPr/>
            </w:rPrChange>
          </w:rPr>
          <w:delText xml:space="preserve"> </w:delText>
        </w:r>
        <w:bookmarkStart w:id="781" w:name="_Hlk21110193"/>
        <w:r w:rsidRPr="000A3996" w:rsidDel="006E3E48">
          <w:rPr>
            <w:rFonts w:ascii="黑体" w:eastAsia="黑体" w:hAnsi="黑体" w:hint="eastAsia"/>
            <w:rPrChange w:id="782" w:author="李 巧云" w:date="2019-10-04T19:30:00Z">
              <w:rPr>
                <w:rFonts w:hint="eastAsia"/>
              </w:rPr>
            </w:rPrChange>
          </w:rPr>
          <w:delText>掌握无融合生殖及多胚现象的概念。</w:delText>
        </w:r>
        <w:bookmarkEnd w:id="781"/>
      </w:del>
    </w:p>
    <w:p w14:paraId="13A13D64" w14:textId="22A7A851" w:rsidR="00E56830" w:rsidRPr="000A3996" w:rsidDel="006E3E48" w:rsidRDefault="00E56830">
      <w:pPr>
        <w:rPr>
          <w:del w:id="783" w:author="李 巧云" w:date="2019-10-04T20:59:00Z"/>
          <w:rFonts w:ascii="黑体" w:eastAsia="黑体" w:hAnsi="黑体"/>
          <w:rPrChange w:id="784" w:author="李 巧云" w:date="2019-10-04T19:30:00Z">
            <w:rPr>
              <w:del w:id="785" w:author="李 巧云" w:date="2019-10-04T20:59:00Z"/>
            </w:rPr>
          </w:rPrChange>
        </w:rPr>
      </w:pPr>
      <w:del w:id="786" w:author="李 巧云" w:date="2019-10-04T20:59:00Z">
        <w:r w:rsidRPr="000A3996" w:rsidDel="006E3E48">
          <w:rPr>
            <w:rFonts w:ascii="黑体" w:eastAsia="黑体" w:hAnsi="黑体"/>
            <w:rPrChange w:id="787" w:author="李 巧云" w:date="2019-10-04T19:30:00Z">
              <w:rPr/>
            </w:rPrChange>
          </w:rPr>
          <w:delText xml:space="preserve">7. </w:delText>
        </w:r>
        <w:r w:rsidRPr="000A3996" w:rsidDel="006E3E48">
          <w:rPr>
            <w:rFonts w:ascii="黑体" w:eastAsia="黑体" w:hAnsi="黑体" w:hint="eastAsia"/>
            <w:rPrChange w:id="788" w:author="李 巧云" w:date="2019-10-04T19:30:00Z">
              <w:rPr>
                <w:rFonts w:hint="eastAsia"/>
              </w:rPr>
            </w:rPrChange>
          </w:rPr>
          <w:delText>熟练掌握双子叶植物与单子叶植物胚的发育；掌握胚乳的</w:delText>
        </w:r>
      </w:del>
      <w:del w:id="789" w:author="李 巧云" w:date="2019-10-02T22:54:00Z">
        <w:r w:rsidRPr="000A3996" w:rsidDel="004F5CB8">
          <w:rPr>
            <w:rFonts w:ascii="黑体" w:eastAsia="黑体" w:hAnsi="黑体"/>
            <w:rPrChange w:id="790" w:author="李 巧云" w:date="2019-10-04T19:30:00Z">
              <w:rPr/>
            </w:rPrChange>
          </w:rPr>
          <w:delText xml:space="preserve"> </w:delText>
        </w:r>
      </w:del>
      <w:del w:id="791" w:author="李 巧云" w:date="2019-10-04T20:59:00Z">
        <w:r w:rsidRPr="000A3996" w:rsidDel="006E3E48">
          <w:rPr>
            <w:rFonts w:ascii="黑体" w:eastAsia="黑体" w:hAnsi="黑体" w:hint="eastAsia"/>
            <w:rPrChange w:id="792" w:author="李 巧云" w:date="2019-10-04T19:30:00Z">
              <w:rPr>
                <w:rFonts w:hint="eastAsia"/>
              </w:rPr>
            </w:rPrChange>
          </w:rPr>
          <w:delText>发育类型。</w:delText>
        </w:r>
        <w:r w:rsidRPr="000A3996" w:rsidDel="006E3E48">
          <w:rPr>
            <w:rFonts w:ascii="黑体" w:eastAsia="黑体" w:hAnsi="黑体"/>
            <w:rPrChange w:id="793" w:author="李 巧云" w:date="2019-10-04T19:30:00Z">
              <w:rPr/>
            </w:rPrChange>
          </w:rPr>
          <w:delText xml:space="preserve"> </w:delText>
        </w:r>
      </w:del>
    </w:p>
    <w:p w14:paraId="09292DBE" w14:textId="0645DDAD" w:rsidR="00E56830" w:rsidRPr="000A3996" w:rsidDel="006E3E48" w:rsidRDefault="00E56830">
      <w:pPr>
        <w:rPr>
          <w:del w:id="794" w:author="李 巧云" w:date="2019-10-04T20:59:00Z"/>
          <w:rFonts w:ascii="黑体" w:eastAsia="黑体" w:hAnsi="黑体"/>
          <w:rPrChange w:id="795" w:author="李 巧云" w:date="2019-10-04T19:30:00Z">
            <w:rPr>
              <w:del w:id="796" w:author="李 巧云" w:date="2019-10-04T20:59:00Z"/>
            </w:rPr>
          </w:rPrChange>
        </w:rPr>
      </w:pPr>
      <w:del w:id="797" w:author="李 巧云" w:date="2019-10-04T20:59:00Z">
        <w:r w:rsidRPr="000A3996" w:rsidDel="006E3E48">
          <w:rPr>
            <w:rFonts w:ascii="黑体" w:eastAsia="黑体" w:hAnsi="黑体"/>
            <w:rPrChange w:id="798" w:author="李 巧云" w:date="2019-10-04T19:30:00Z">
              <w:rPr/>
            </w:rPrChange>
          </w:rPr>
          <w:delText xml:space="preserve">8. </w:delText>
        </w:r>
        <w:r w:rsidRPr="000A3996" w:rsidDel="006E3E48">
          <w:rPr>
            <w:rFonts w:ascii="黑体" w:eastAsia="黑体" w:hAnsi="黑体" w:hint="eastAsia"/>
            <w:rPrChange w:id="799" w:author="李 巧云" w:date="2019-10-04T19:30:00Z">
              <w:rPr>
                <w:rFonts w:hint="eastAsia"/>
              </w:rPr>
            </w:rPrChange>
          </w:rPr>
          <w:delText>了解果实的形成；掌握果实的类型及各种代表植物。</w:delText>
        </w:r>
        <w:r w:rsidRPr="000A3996" w:rsidDel="006E3E48">
          <w:rPr>
            <w:rFonts w:ascii="黑体" w:eastAsia="黑体" w:hAnsi="黑体"/>
            <w:rPrChange w:id="800" w:author="李 巧云" w:date="2019-10-04T19:30:00Z">
              <w:rPr/>
            </w:rPrChange>
          </w:rPr>
          <w:delText xml:space="preserve"> </w:delText>
        </w:r>
      </w:del>
    </w:p>
    <w:p w14:paraId="3EBD4199" w14:textId="4F9D6094" w:rsidR="00E56830" w:rsidRPr="000A3996" w:rsidDel="006E3E48" w:rsidRDefault="00E56830">
      <w:pPr>
        <w:rPr>
          <w:del w:id="801" w:author="李 巧云" w:date="2019-10-04T20:59:00Z"/>
          <w:rFonts w:ascii="黑体" w:eastAsia="黑体" w:hAnsi="黑体"/>
          <w:rPrChange w:id="802" w:author="李 巧云" w:date="2019-10-04T19:30:00Z">
            <w:rPr>
              <w:del w:id="803" w:author="李 巧云" w:date="2019-10-04T20:59:00Z"/>
            </w:rPr>
          </w:rPrChange>
        </w:rPr>
      </w:pPr>
      <w:del w:id="804" w:author="李 巧云" w:date="2019-10-04T20:59:00Z">
        <w:r w:rsidRPr="000A3996" w:rsidDel="006E3E48">
          <w:rPr>
            <w:rFonts w:ascii="黑体" w:eastAsia="黑体" w:hAnsi="黑体"/>
            <w:rPrChange w:id="805" w:author="李 巧云" w:date="2019-10-04T19:30:00Z">
              <w:rPr/>
            </w:rPrChange>
          </w:rPr>
          <w:delText xml:space="preserve">9. </w:delText>
        </w:r>
        <w:r w:rsidRPr="000A3996" w:rsidDel="006E3E48">
          <w:rPr>
            <w:rFonts w:ascii="黑体" w:eastAsia="黑体" w:hAnsi="黑体" w:hint="eastAsia"/>
            <w:rPrChange w:id="806" w:author="李 巧云" w:date="2019-10-04T19:30:00Z">
              <w:rPr>
                <w:rFonts w:hint="eastAsia"/>
              </w:rPr>
            </w:rPrChange>
          </w:rPr>
          <w:delText>理解并掌握生活史与世代交替的概念。</w:delText>
        </w:r>
        <w:r w:rsidRPr="000A3996" w:rsidDel="006E3E48">
          <w:rPr>
            <w:rFonts w:ascii="黑体" w:eastAsia="黑体" w:hAnsi="黑体"/>
            <w:rPrChange w:id="807" w:author="李 巧云" w:date="2019-10-04T19:30:00Z">
              <w:rPr/>
            </w:rPrChange>
          </w:rPr>
          <w:delText xml:space="preserve"> </w:delText>
        </w:r>
      </w:del>
    </w:p>
    <w:p w14:paraId="3F1C0D59" w14:textId="4445E0A0" w:rsidR="00E56830" w:rsidRPr="000A3996" w:rsidDel="006E3E48" w:rsidRDefault="00E56830">
      <w:pPr>
        <w:rPr>
          <w:del w:id="808" w:author="李 巧云" w:date="2019-10-04T20:59:00Z"/>
          <w:rFonts w:ascii="黑体" w:eastAsia="黑体" w:hAnsi="黑体"/>
          <w:rPrChange w:id="809" w:author="李 巧云" w:date="2019-10-04T19:30:00Z">
            <w:rPr>
              <w:del w:id="810" w:author="李 巧云" w:date="2019-10-04T20:59:00Z"/>
            </w:rPr>
          </w:rPrChange>
        </w:rPr>
      </w:pPr>
      <w:del w:id="811" w:author="李 巧云" w:date="2019-10-04T20:59:00Z">
        <w:r w:rsidRPr="000A3996" w:rsidDel="006E3E48">
          <w:rPr>
            <w:rFonts w:ascii="黑体" w:eastAsia="黑体" w:hAnsi="黑体" w:hint="eastAsia"/>
            <w:rPrChange w:id="812" w:author="李 巧云" w:date="2019-10-04T19:30:00Z">
              <w:rPr>
                <w:rFonts w:hint="eastAsia"/>
              </w:rPr>
            </w:rPrChange>
          </w:rPr>
          <w:delText>（</w:delText>
        </w:r>
      </w:del>
      <w:del w:id="813" w:author="李 巧云" w:date="2019-10-02T22:54:00Z">
        <w:r w:rsidRPr="000A3996" w:rsidDel="004F5CB8">
          <w:rPr>
            <w:rFonts w:ascii="黑体" w:eastAsia="黑体" w:hAnsi="黑体"/>
            <w:rPrChange w:id="814" w:author="李 巧云" w:date="2019-10-04T19:30:00Z">
              <w:rPr/>
            </w:rPrChange>
          </w:rPr>
          <w:delText>4</w:delText>
        </w:r>
      </w:del>
      <w:del w:id="815" w:author="李 巧云" w:date="2019-10-04T20:59:00Z">
        <w:r w:rsidRPr="000A3996" w:rsidDel="006E3E48">
          <w:rPr>
            <w:rFonts w:ascii="黑体" w:eastAsia="黑体" w:hAnsi="黑体" w:hint="eastAsia"/>
            <w:rPrChange w:id="816" w:author="李 巧云" w:date="2019-10-04T19:30:00Z">
              <w:rPr>
                <w:rFonts w:hint="eastAsia"/>
              </w:rPr>
            </w:rPrChange>
          </w:rPr>
          <w:delText>）</w:delText>
        </w:r>
        <w:r w:rsidRPr="000A3996" w:rsidDel="006E3E48">
          <w:rPr>
            <w:rFonts w:ascii="黑体" w:eastAsia="黑体" w:hAnsi="黑体"/>
            <w:rPrChange w:id="817" w:author="李 巧云" w:date="2019-10-04T19:30:00Z">
              <w:rPr/>
            </w:rPrChange>
          </w:rPr>
          <w:delText xml:space="preserve"> </w:delText>
        </w:r>
        <w:r w:rsidRPr="000A3996" w:rsidDel="006E3E48">
          <w:rPr>
            <w:rFonts w:ascii="黑体" w:eastAsia="黑体" w:hAnsi="黑体" w:hint="eastAsia"/>
            <w:rPrChange w:id="818" w:author="李 巧云" w:date="2019-10-04T19:30:00Z">
              <w:rPr>
                <w:rFonts w:hint="eastAsia"/>
              </w:rPr>
            </w:rPrChange>
          </w:rPr>
          <w:delText>植物的分类与系统发育</w:delText>
        </w:r>
      </w:del>
    </w:p>
    <w:p w14:paraId="4E053B42" w14:textId="75D58F33" w:rsidR="00E56830" w:rsidRPr="000A3996" w:rsidDel="006E3E48" w:rsidRDefault="00E56830">
      <w:pPr>
        <w:rPr>
          <w:del w:id="819" w:author="李 巧云" w:date="2019-10-04T20:59:00Z"/>
          <w:rFonts w:ascii="黑体" w:eastAsia="黑体" w:hAnsi="黑体"/>
          <w:rPrChange w:id="820" w:author="李 巧云" w:date="2019-10-04T19:30:00Z">
            <w:rPr>
              <w:del w:id="821" w:author="李 巧云" w:date="2019-10-04T20:59:00Z"/>
            </w:rPr>
          </w:rPrChange>
        </w:rPr>
      </w:pPr>
      <w:del w:id="822" w:author="李 巧云" w:date="2019-10-04T20:59:00Z">
        <w:r w:rsidRPr="000A3996" w:rsidDel="006E3E48">
          <w:rPr>
            <w:rFonts w:ascii="黑体" w:eastAsia="黑体" w:hAnsi="黑体"/>
            <w:rPrChange w:id="823" w:author="李 巧云" w:date="2019-10-04T19:30:00Z">
              <w:rPr/>
            </w:rPrChange>
          </w:rPr>
          <w:delText xml:space="preserve"> 1. </w:delText>
        </w:r>
        <w:r w:rsidRPr="000A3996" w:rsidDel="006E3E48">
          <w:rPr>
            <w:rFonts w:ascii="黑体" w:eastAsia="黑体" w:hAnsi="黑体" w:hint="eastAsia"/>
            <w:rPrChange w:id="824" w:author="李 巧云" w:date="2019-10-04T19:30:00Z">
              <w:rPr>
                <w:rFonts w:hint="eastAsia"/>
              </w:rPr>
            </w:rPrChange>
          </w:rPr>
          <w:delText>熟悉植物分类的阶层系统；了解国际植物命名法规；熟练</w:delText>
        </w:r>
      </w:del>
      <w:del w:id="825" w:author="李 巧云" w:date="2019-10-04T19:44:00Z">
        <w:r w:rsidRPr="000A3996" w:rsidDel="005C7161">
          <w:rPr>
            <w:rFonts w:ascii="黑体" w:eastAsia="黑体" w:hAnsi="黑体"/>
            <w:rPrChange w:id="826" w:author="李 巧云" w:date="2019-10-04T19:30:00Z">
              <w:rPr/>
            </w:rPrChange>
          </w:rPr>
          <w:delText xml:space="preserve"> </w:delText>
        </w:r>
      </w:del>
      <w:del w:id="827" w:author="李 巧云" w:date="2019-10-04T20:59:00Z">
        <w:r w:rsidRPr="000A3996" w:rsidDel="006E3E48">
          <w:rPr>
            <w:rFonts w:ascii="黑体" w:eastAsia="黑体" w:hAnsi="黑体" w:hint="eastAsia"/>
            <w:rPrChange w:id="828" w:author="李 巧云" w:date="2019-10-04T19:30:00Z">
              <w:rPr>
                <w:rFonts w:hint="eastAsia"/>
              </w:rPr>
            </w:rPrChange>
          </w:rPr>
          <w:delText>掌握</w:delText>
        </w:r>
        <w:r w:rsidRPr="000A3996" w:rsidDel="006E3E48">
          <w:rPr>
            <w:rFonts w:ascii="黑体" w:eastAsia="黑体" w:hAnsi="黑体"/>
            <w:rPrChange w:id="829" w:author="李 巧云" w:date="2019-10-04T19:30:00Z">
              <w:rPr/>
            </w:rPrChange>
          </w:rPr>
          <w:delText>100</w:delText>
        </w:r>
        <w:r w:rsidRPr="000A3996" w:rsidDel="006E3E48">
          <w:rPr>
            <w:rFonts w:ascii="黑体" w:eastAsia="黑体" w:hAnsi="黑体" w:hint="eastAsia"/>
            <w:rPrChange w:id="830" w:author="李 巧云" w:date="2019-10-04T19:30:00Z">
              <w:rPr>
                <w:rFonts w:hint="eastAsia"/>
              </w:rPr>
            </w:rPrChange>
          </w:rPr>
          <w:delText>种以上常见高等植物的拉丁属、种名和部分科</w:delText>
        </w:r>
      </w:del>
      <w:del w:id="831" w:author="李 巧云" w:date="2019-10-04T19:43:00Z">
        <w:r w:rsidRPr="000A3996" w:rsidDel="005C7161">
          <w:rPr>
            <w:rFonts w:ascii="黑体" w:eastAsia="黑体" w:hAnsi="黑体"/>
            <w:rPrChange w:id="832" w:author="李 巧云" w:date="2019-10-04T19:30:00Z">
              <w:rPr/>
            </w:rPrChange>
          </w:rPr>
          <w:delText xml:space="preserve"> </w:delText>
        </w:r>
      </w:del>
      <w:del w:id="833" w:author="李 巧云" w:date="2019-10-04T20:59:00Z">
        <w:r w:rsidRPr="000A3996" w:rsidDel="006E3E48">
          <w:rPr>
            <w:rFonts w:ascii="黑体" w:eastAsia="黑体" w:hAnsi="黑体" w:hint="eastAsia"/>
            <w:rPrChange w:id="834" w:author="李 巧云" w:date="2019-10-04T19:30:00Z">
              <w:rPr>
                <w:rFonts w:hint="eastAsia"/>
              </w:rPr>
            </w:rPrChange>
          </w:rPr>
          <w:delText>名。</w:delText>
        </w:r>
        <w:r w:rsidRPr="000A3996" w:rsidDel="006E3E48">
          <w:rPr>
            <w:rFonts w:ascii="黑体" w:eastAsia="黑体" w:hAnsi="黑体"/>
            <w:rPrChange w:id="835" w:author="李 巧云" w:date="2019-10-04T19:30:00Z">
              <w:rPr/>
            </w:rPrChange>
          </w:rPr>
          <w:delText xml:space="preserve"> </w:delText>
        </w:r>
      </w:del>
    </w:p>
    <w:p w14:paraId="756F27DF" w14:textId="111E6E6F" w:rsidR="00E56830" w:rsidRPr="000A3996" w:rsidDel="006E3E48" w:rsidRDefault="00E56830">
      <w:pPr>
        <w:rPr>
          <w:del w:id="836" w:author="李 巧云" w:date="2019-10-04T20:59:00Z"/>
          <w:rFonts w:ascii="黑体" w:eastAsia="黑体" w:hAnsi="黑体"/>
          <w:rPrChange w:id="837" w:author="李 巧云" w:date="2019-10-04T19:30:00Z">
            <w:rPr>
              <w:del w:id="838" w:author="李 巧云" w:date="2019-10-04T20:59:00Z"/>
            </w:rPr>
          </w:rPrChange>
        </w:rPr>
      </w:pPr>
      <w:del w:id="839" w:author="李 巧云" w:date="2019-10-04T20:59:00Z">
        <w:r w:rsidRPr="000A3996" w:rsidDel="006E3E48">
          <w:rPr>
            <w:rFonts w:ascii="黑体" w:eastAsia="黑体" w:hAnsi="黑体"/>
            <w:rPrChange w:id="840" w:author="李 巧云" w:date="2019-10-04T19:30:00Z">
              <w:rPr/>
            </w:rPrChange>
          </w:rPr>
          <w:delText xml:space="preserve">2. </w:delText>
        </w:r>
        <w:r w:rsidRPr="000A3996" w:rsidDel="006E3E48">
          <w:rPr>
            <w:rFonts w:ascii="黑体" w:eastAsia="黑体" w:hAnsi="黑体" w:hint="eastAsia"/>
            <w:rPrChange w:id="841" w:author="李 巧云" w:date="2019-10-04T19:30:00Z">
              <w:rPr>
                <w:rFonts w:hint="eastAsia"/>
              </w:rPr>
            </w:rPrChange>
          </w:rPr>
          <w:delText>了解孢子植物类群及特征及代表植物。</w:delText>
        </w:r>
        <w:r w:rsidRPr="000A3996" w:rsidDel="006E3E48">
          <w:rPr>
            <w:rFonts w:ascii="黑体" w:eastAsia="黑体" w:hAnsi="黑体"/>
            <w:rPrChange w:id="842" w:author="李 巧云" w:date="2019-10-04T19:30:00Z">
              <w:rPr/>
            </w:rPrChange>
          </w:rPr>
          <w:delText xml:space="preserve"> </w:delText>
        </w:r>
      </w:del>
    </w:p>
    <w:p w14:paraId="3B1B56C8" w14:textId="1DC6AF8F" w:rsidR="00E56830" w:rsidRPr="000A3996" w:rsidDel="006E3E48" w:rsidRDefault="00E56830">
      <w:pPr>
        <w:rPr>
          <w:del w:id="843" w:author="李 巧云" w:date="2019-10-04T20:59:00Z"/>
          <w:rFonts w:ascii="黑体" w:eastAsia="黑体" w:hAnsi="黑体"/>
          <w:rPrChange w:id="844" w:author="李 巧云" w:date="2019-10-04T19:30:00Z">
            <w:rPr>
              <w:del w:id="845" w:author="李 巧云" w:date="2019-10-04T20:59:00Z"/>
            </w:rPr>
          </w:rPrChange>
        </w:rPr>
      </w:pPr>
      <w:del w:id="846" w:author="李 巧云" w:date="2019-10-04T20:59:00Z">
        <w:r w:rsidRPr="000A3996" w:rsidDel="006E3E48">
          <w:rPr>
            <w:rFonts w:ascii="黑体" w:eastAsia="黑体" w:hAnsi="黑体"/>
            <w:rPrChange w:id="847" w:author="李 巧云" w:date="2019-10-04T19:30:00Z">
              <w:rPr/>
            </w:rPrChange>
          </w:rPr>
          <w:delText xml:space="preserve">3. </w:delText>
        </w:r>
        <w:r w:rsidRPr="000A3996" w:rsidDel="006E3E48">
          <w:rPr>
            <w:rFonts w:ascii="黑体" w:eastAsia="黑体" w:hAnsi="黑体" w:hint="eastAsia"/>
            <w:rPrChange w:id="848" w:author="李 巧云" w:date="2019-10-04T19:30:00Z">
              <w:rPr>
                <w:rFonts w:hint="eastAsia"/>
              </w:rPr>
            </w:rPrChange>
          </w:rPr>
          <w:delText>熟悉松柏纲植物的生活史；熟练掌握裸子植物的一般特</w:delText>
        </w:r>
      </w:del>
      <w:del w:id="849" w:author="李 巧云" w:date="2019-10-04T19:42:00Z">
        <w:r w:rsidRPr="000A3996" w:rsidDel="005C7161">
          <w:rPr>
            <w:rFonts w:ascii="黑体" w:eastAsia="黑体" w:hAnsi="黑体"/>
            <w:rPrChange w:id="850" w:author="李 巧云" w:date="2019-10-04T19:30:00Z">
              <w:rPr/>
            </w:rPrChange>
          </w:rPr>
          <w:delText xml:space="preserve"> </w:delText>
        </w:r>
      </w:del>
      <w:del w:id="851" w:author="李 巧云" w:date="2019-10-04T20:59:00Z">
        <w:r w:rsidRPr="000A3996" w:rsidDel="006E3E48">
          <w:rPr>
            <w:rFonts w:ascii="黑体" w:eastAsia="黑体" w:hAnsi="黑体" w:hint="eastAsia"/>
            <w:rPrChange w:id="852" w:author="李 巧云" w:date="2019-10-04T19:30:00Z">
              <w:rPr>
                <w:rFonts w:hint="eastAsia"/>
              </w:rPr>
            </w:rPrChange>
          </w:rPr>
          <w:delText>征。</w:delText>
        </w:r>
        <w:r w:rsidRPr="000A3996" w:rsidDel="006E3E48">
          <w:rPr>
            <w:rFonts w:ascii="黑体" w:eastAsia="黑体" w:hAnsi="黑体"/>
            <w:rPrChange w:id="853" w:author="李 巧云" w:date="2019-10-04T19:30:00Z">
              <w:rPr/>
            </w:rPrChange>
          </w:rPr>
          <w:delText xml:space="preserve"> </w:delText>
        </w:r>
      </w:del>
    </w:p>
    <w:p w14:paraId="055D892C" w14:textId="6BCEDFF9" w:rsidR="00E56830" w:rsidRPr="000A3996" w:rsidDel="006E3E48" w:rsidRDefault="00E56830">
      <w:pPr>
        <w:rPr>
          <w:del w:id="854" w:author="李 巧云" w:date="2019-10-04T20:59:00Z"/>
          <w:rFonts w:ascii="黑体" w:eastAsia="黑体" w:hAnsi="黑体"/>
          <w:rPrChange w:id="855" w:author="李 巧云" w:date="2019-10-04T19:30:00Z">
            <w:rPr>
              <w:del w:id="856" w:author="李 巧云" w:date="2019-10-04T20:59:00Z"/>
            </w:rPr>
          </w:rPrChange>
        </w:rPr>
      </w:pPr>
      <w:del w:id="857" w:author="李 巧云" w:date="2019-10-04T20:59:00Z">
        <w:r w:rsidRPr="000A3996" w:rsidDel="006E3E48">
          <w:rPr>
            <w:rFonts w:ascii="黑体" w:eastAsia="黑体" w:hAnsi="黑体"/>
            <w:rPrChange w:id="858" w:author="李 巧云" w:date="2019-10-04T19:30:00Z">
              <w:rPr/>
            </w:rPrChange>
          </w:rPr>
          <w:delText xml:space="preserve">4. </w:delText>
        </w:r>
        <w:r w:rsidRPr="000A3996" w:rsidDel="006E3E48">
          <w:rPr>
            <w:rFonts w:ascii="黑体" w:eastAsia="黑体" w:hAnsi="黑体" w:hint="eastAsia"/>
            <w:rPrChange w:id="859" w:author="李 巧云" w:date="2019-10-04T19:30:00Z">
              <w:rPr>
                <w:rFonts w:hint="eastAsia"/>
              </w:rPr>
            </w:rPrChange>
          </w:rPr>
          <w:delText>熟练掌握被子植物的一般特征、分类原则和主要分类系</w:delText>
        </w:r>
      </w:del>
      <w:del w:id="860" w:author="李 巧云" w:date="2019-10-04T19:42:00Z">
        <w:r w:rsidRPr="000A3996" w:rsidDel="005C7161">
          <w:rPr>
            <w:rFonts w:ascii="黑体" w:eastAsia="黑体" w:hAnsi="黑体"/>
            <w:rPrChange w:id="861" w:author="李 巧云" w:date="2019-10-04T19:30:00Z">
              <w:rPr/>
            </w:rPrChange>
          </w:rPr>
          <w:delText xml:space="preserve"> </w:delText>
        </w:r>
      </w:del>
      <w:del w:id="862" w:author="李 巧云" w:date="2019-10-04T20:59:00Z">
        <w:r w:rsidRPr="000A3996" w:rsidDel="006E3E48">
          <w:rPr>
            <w:rFonts w:ascii="黑体" w:eastAsia="黑体" w:hAnsi="黑体" w:hint="eastAsia"/>
            <w:rPrChange w:id="863" w:author="李 巧云" w:date="2019-10-04T19:30:00Z">
              <w:rPr>
                <w:rFonts w:hint="eastAsia"/>
              </w:rPr>
            </w:rPrChange>
          </w:rPr>
          <w:delText>统；了解各被子植物大类之间的主要区别特征和进化关</w:delText>
        </w:r>
      </w:del>
      <w:del w:id="864" w:author="李 巧云" w:date="2019-10-04T19:42:00Z">
        <w:r w:rsidRPr="000A3996" w:rsidDel="005C7161">
          <w:rPr>
            <w:rFonts w:ascii="黑体" w:eastAsia="黑体" w:hAnsi="黑体"/>
            <w:rPrChange w:id="865" w:author="李 巧云" w:date="2019-10-04T19:30:00Z">
              <w:rPr/>
            </w:rPrChange>
          </w:rPr>
          <w:delText xml:space="preserve"> </w:delText>
        </w:r>
      </w:del>
      <w:del w:id="866" w:author="李 巧云" w:date="2019-10-04T20:59:00Z">
        <w:r w:rsidRPr="000A3996" w:rsidDel="006E3E48">
          <w:rPr>
            <w:rFonts w:ascii="黑体" w:eastAsia="黑体" w:hAnsi="黑体" w:hint="eastAsia"/>
            <w:rPrChange w:id="867" w:author="李 巧云" w:date="2019-10-04T19:30:00Z">
              <w:rPr>
                <w:rFonts w:hint="eastAsia"/>
              </w:rPr>
            </w:rPrChange>
          </w:rPr>
          <w:delText>系。</w:delText>
        </w:r>
      </w:del>
    </w:p>
    <w:p w14:paraId="14059E60" w14:textId="1175BDF7" w:rsidR="00E56830" w:rsidRPr="000A3996" w:rsidDel="006E3E48" w:rsidRDefault="00E56830">
      <w:pPr>
        <w:rPr>
          <w:del w:id="868" w:author="李 巧云" w:date="2019-10-04T20:59:00Z"/>
          <w:rFonts w:ascii="黑体" w:eastAsia="黑体" w:hAnsi="黑体"/>
          <w:rPrChange w:id="869" w:author="李 巧云" w:date="2019-10-04T19:30:00Z">
            <w:rPr>
              <w:del w:id="870" w:author="李 巧云" w:date="2019-10-04T20:59:00Z"/>
            </w:rPr>
          </w:rPrChange>
        </w:rPr>
      </w:pPr>
      <w:del w:id="871" w:author="李 巧云" w:date="2019-10-04T20:59:00Z">
        <w:r w:rsidRPr="000A3996" w:rsidDel="006E3E48">
          <w:rPr>
            <w:rFonts w:ascii="黑体" w:eastAsia="黑体" w:hAnsi="黑体"/>
            <w:rPrChange w:id="872" w:author="李 巧云" w:date="2019-10-04T19:30:00Z">
              <w:rPr/>
            </w:rPrChange>
          </w:rPr>
          <w:delText xml:space="preserve">5. </w:delText>
        </w:r>
        <w:r w:rsidRPr="000A3996" w:rsidDel="006E3E48">
          <w:rPr>
            <w:rFonts w:ascii="黑体" w:eastAsia="黑体" w:hAnsi="黑体" w:hint="eastAsia"/>
            <w:rPrChange w:id="873" w:author="李 巧云" w:date="2019-10-04T19:30:00Z">
              <w:rPr>
                <w:rFonts w:hint="eastAsia"/>
              </w:rPr>
            </w:rPrChange>
          </w:rPr>
          <w:delText>熟悉常见植物的分类地位；掌握被子植物常见科的特点及</w:delText>
        </w:r>
      </w:del>
      <w:del w:id="874" w:author="李 巧云" w:date="2019-10-04T19:43:00Z">
        <w:r w:rsidRPr="000A3996" w:rsidDel="005C7161">
          <w:rPr>
            <w:rFonts w:ascii="黑体" w:eastAsia="黑体" w:hAnsi="黑体"/>
            <w:rPrChange w:id="875" w:author="李 巧云" w:date="2019-10-04T19:30:00Z">
              <w:rPr/>
            </w:rPrChange>
          </w:rPr>
          <w:delText xml:space="preserve"> </w:delText>
        </w:r>
      </w:del>
      <w:del w:id="876" w:author="李 巧云" w:date="2019-10-04T20:59:00Z">
        <w:r w:rsidRPr="000A3996" w:rsidDel="006E3E48">
          <w:rPr>
            <w:rFonts w:ascii="黑体" w:eastAsia="黑体" w:hAnsi="黑体" w:hint="eastAsia"/>
            <w:rPrChange w:id="877" w:author="李 巧云" w:date="2019-10-04T19:30:00Z">
              <w:rPr>
                <w:rFonts w:hint="eastAsia"/>
              </w:rPr>
            </w:rPrChange>
          </w:rPr>
          <w:delText>代表植物。</w:delText>
        </w:r>
        <w:r w:rsidRPr="000A3996" w:rsidDel="006E3E48">
          <w:rPr>
            <w:rFonts w:ascii="黑体" w:eastAsia="黑体" w:hAnsi="黑体"/>
            <w:rPrChange w:id="878" w:author="李 巧云" w:date="2019-10-04T19:30:00Z">
              <w:rPr/>
            </w:rPrChange>
          </w:rPr>
          <w:delText xml:space="preserve"> </w:delText>
        </w:r>
      </w:del>
    </w:p>
    <w:p w14:paraId="39A8F5D7" w14:textId="07F9261D" w:rsidR="00E56830" w:rsidRPr="000A3996" w:rsidDel="006E3E48" w:rsidRDefault="00E56830">
      <w:pPr>
        <w:rPr>
          <w:del w:id="879" w:author="李 巧云" w:date="2019-10-04T20:59:00Z"/>
          <w:rFonts w:ascii="黑体" w:eastAsia="黑体" w:hAnsi="黑体"/>
          <w:rPrChange w:id="880" w:author="李 巧云" w:date="2019-10-04T19:30:00Z">
            <w:rPr>
              <w:del w:id="881" w:author="李 巧云" w:date="2019-10-04T20:59:00Z"/>
            </w:rPr>
          </w:rPrChange>
        </w:rPr>
      </w:pPr>
      <w:del w:id="882" w:author="李 巧云" w:date="2019-10-04T20:59:00Z">
        <w:r w:rsidRPr="000A3996" w:rsidDel="006E3E48">
          <w:rPr>
            <w:rFonts w:ascii="黑体" w:eastAsia="黑体" w:hAnsi="黑体"/>
            <w:rPrChange w:id="883" w:author="李 巧云" w:date="2019-10-04T19:30:00Z">
              <w:rPr/>
            </w:rPrChange>
          </w:rPr>
          <w:delText xml:space="preserve">6. </w:delText>
        </w:r>
        <w:r w:rsidRPr="000A3996" w:rsidDel="006E3E48">
          <w:rPr>
            <w:rFonts w:ascii="黑体" w:eastAsia="黑体" w:hAnsi="黑体" w:hint="eastAsia"/>
            <w:rPrChange w:id="884" w:author="李 巧云" w:date="2019-10-04T19:30:00Z">
              <w:rPr>
                <w:rFonts w:hint="eastAsia"/>
              </w:rPr>
            </w:rPrChange>
          </w:rPr>
          <w:delText>掌握植物的起源与演化趋势。</w:delText>
        </w:r>
        <w:r w:rsidRPr="000A3996" w:rsidDel="006E3E48">
          <w:rPr>
            <w:rFonts w:ascii="黑体" w:eastAsia="黑体" w:hAnsi="黑体"/>
            <w:rPrChange w:id="885" w:author="李 巧云" w:date="2019-10-04T19:30:00Z">
              <w:rPr/>
            </w:rPrChange>
          </w:rPr>
          <w:delText xml:space="preserve"> </w:delText>
        </w:r>
      </w:del>
    </w:p>
    <w:p w14:paraId="79EFF074" w14:textId="1CBE2A1D" w:rsidR="00E56830" w:rsidRPr="000A3996" w:rsidDel="006E3E48" w:rsidRDefault="00E56830">
      <w:pPr>
        <w:rPr>
          <w:del w:id="886" w:author="李 巧云" w:date="2019-10-04T20:59:00Z"/>
          <w:rFonts w:ascii="黑体" w:eastAsia="黑体" w:hAnsi="黑体"/>
          <w:rPrChange w:id="887" w:author="李 巧云" w:date="2019-10-04T19:30:00Z">
            <w:rPr>
              <w:del w:id="888" w:author="李 巧云" w:date="2019-10-04T20:59:00Z"/>
            </w:rPr>
          </w:rPrChange>
        </w:rPr>
      </w:pPr>
      <w:del w:id="889" w:author="李 巧云" w:date="2019-10-04T20:59:00Z">
        <w:r w:rsidRPr="000A3996" w:rsidDel="006E3E48">
          <w:rPr>
            <w:rFonts w:ascii="黑体" w:eastAsia="黑体" w:hAnsi="黑体"/>
            <w:rPrChange w:id="890" w:author="李 巧云" w:date="2019-10-04T19:30:00Z">
              <w:rPr/>
            </w:rPrChange>
          </w:rPr>
          <w:delText xml:space="preserve">7. </w:delText>
        </w:r>
        <w:r w:rsidRPr="000A3996" w:rsidDel="006E3E48">
          <w:rPr>
            <w:rFonts w:ascii="黑体" w:eastAsia="黑体" w:hAnsi="黑体" w:hint="eastAsia"/>
            <w:rPrChange w:id="891" w:author="李 巧云" w:date="2019-10-04T19:30:00Z">
              <w:rPr>
                <w:rFonts w:hint="eastAsia"/>
              </w:rPr>
            </w:rPrChange>
          </w:rPr>
          <w:delText>掌握个体发育与系统发育的概念；理解并掌握从低等植物</w:delText>
        </w:r>
        <w:r w:rsidRPr="000A3996" w:rsidDel="006E3E48">
          <w:rPr>
            <w:rFonts w:ascii="黑体" w:eastAsia="黑体" w:hAnsi="黑体"/>
            <w:rPrChange w:id="892" w:author="李 巧云" w:date="2019-10-04T19:30:00Z">
              <w:rPr/>
            </w:rPrChange>
          </w:rPr>
          <w:delText xml:space="preserve"> </w:delText>
        </w:r>
        <w:r w:rsidRPr="000A3996" w:rsidDel="006E3E48">
          <w:rPr>
            <w:rFonts w:ascii="黑体" w:eastAsia="黑体" w:hAnsi="黑体" w:hint="eastAsia"/>
            <w:rPrChange w:id="893" w:author="李 巧云" w:date="2019-10-04T19:30:00Z">
              <w:rPr>
                <w:rFonts w:hint="eastAsia"/>
              </w:rPr>
            </w:rPrChange>
          </w:rPr>
          <w:delText>进化到高等植物过程中植物营养体的演化、生殖方式的进</w:delText>
        </w:r>
      </w:del>
      <w:del w:id="894" w:author="李 巧云" w:date="2019-10-04T19:42:00Z">
        <w:r w:rsidRPr="000A3996" w:rsidDel="005C7161">
          <w:rPr>
            <w:rFonts w:ascii="黑体" w:eastAsia="黑体" w:hAnsi="黑体"/>
            <w:rPrChange w:id="895" w:author="李 巧云" w:date="2019-10-04T19:30:00Z">
              <w:rPr/>
            </w:rPrChange>
          </w:rPr>
          <w:delText xml:space="preserve"> </w:delText>
        </w:r>
      </w:del>
      <w:del w:id="896" w:author="李 巧云" w:date="2019-10-04T20:59:00Z">
        <w:r w:rsidRPr="000A3996" w:rsidDel="006E3E48">
          <w:rPr>
            <w:rFonts w:ascii="黑体" w:eastAsia="黑体" w:hAnsi="黑体" w:hint="eastAsia"/>
            <w:rPrChange w:id="897" w:author="李 巧云" w:date="2019-10-04T19:30:00Z">
              <w:rPr>
                <w:rFonts w:hint="eastAsia"/>
              </w:rPr>
            </w:rPrChange>
          </w:rPr>
          <w:delText>化，以及植物对陆地生活的适应；掌握生活史类型及其演</w:delText>
        </w:r>
      </w:del>
      <w:del w:id="898" w:author="李 巧云" w:date="2019-10-04T19:42:00Z">
        <w:r w:rsidRPr="000A3996" w:rsidDel="005C7161">
          <w:rPr>
            <w:rFonts w:ascii="黑体" w:eastAsia="黑体" w:hAnsi="黑体"/>
            <w:rPrChange w:id="899" w:author="李 巧云" w:date="2019-10-04T19:30:00Z">
              <w:rPr/>
            </w:rPrChange>
          </w:rPr>
          <w:delText xml:space="preserve"> </w:delText>
        </w:r>
      </w:del>
      <w:del w:id="900" w:author="李 巧云" w:date="2019-10-04T20:59:00Z">
        <w:r w:rsidRPr="000A3996" w:rsidDel="006E3E48">
          <w:rPr>
            <w:rFonts w:ascii="黑体" w:eastAsia="黑体" w:hAnsi="黑体" w:hint="eastAsia"/>
            <w:rPrChange w:id="901" w:author="李 巧云" w:date="2019-10-04T19:30:00Z">
              <w:rPr>
                <w:rFonts w:hint="eastAsia"/>
              </w:rPr>
            </w:rPrChange>
          </w:rPr>
          <w:delText>化。</w:delText>
        </w:r>
        <w:r w:rsidRPr="000A3996" w:rsidDel="006E3E48">
          <w:rPr>
            <w:rFonts w:ascii="黑体" w:eastAsia="黑体" w:hAnsi="黑体"/>
            <w:rPrChange w:id="902" w:author="李 巧云" w:date="2019-10-04T19:30:00Z">
              <w:rPr/>
            </w:rPrChange>
          </w:rPr>
          <w:delText xml:space="preserve"> </w:delText>
        </w:r>
      </w:del>
    </w:p>
    <w:p w14:paraId="65ED5233" w14:textId="0684F357" w:rsidR="00E56830" w:rsidRPr="000A3996" w:rsidDel="006E3E48" w:rsidRDefault="00E56830">
      <w:pPr>
        <w:rPr>
          <w:del w:id="903" w:author="李 巧云" w:date="2019-10-04T20:59:00Z"/>
          <w:rFonts w:ascii="黑体" w:eastAsia="黑体" w:hAnsi="黑体"/>
          <w:rPrChange w:id="904" w:author="李 巧云" w:date="2019-10-04T19:30:00Z">
            <w:rPr>
              <w:del w:id="905" w:author="李 巧云" w:date="2019-10-04T20:59:00Z"/>
            </w:rPr>
          </w:rPrChange>
        </w:rPr>
      </w:pPr>
      <w:del w:id="906" w:author="李 巧云" w:date="2019-10-04T20:59:00Z">
        <w:r w:rsidRPr="000A3996" w:rsidDel="006E3E48">
          <w:rPr>
            <w:rFonts w:ascii="黑体" w:eastAsia="黑体" w:hAnsi="黑体"/>
            <w:rPrChange w:id="907" w:author="李 巧云" w:date="2019-10-04T19:30:00Z">
              <w:rPr/>
            </w:rPrChange>
          </w:rPr>
          <w:delText xml:space="preserve">8. </w:delText>
        </w:r>
        <w:r w:rsidRPr="000A3996" w:rsidDel="006E3E48">
          <w:rPr>
            <w:rFonts w:ascii="黑体" w:eastAsia="黑体" w:hAnsi="黑体" w:hint="eastAsia"/>
            <w:rPrChange w:id="908" w:author="李 巧云" w:date="2019-10-04T19:30:00Z">
              <w:rPr>
                <w:rFonts w:hint="eastAsia"/>
              </w:rPr>
            </w:rPrChange>
          </w:rPr>
          <w:delText>了解被子植物起源的主要学说；掌握被子植物系统演化的</w:delText>
        </w:r>
      </w:del>
      <w:del w:id="909" w:author="李 巧云" w:date="2019-10-04T19:42:00Z">
        <w:r w:rsidRPr="000A3996" w:rsidDel="005C7161">
          <w:rPr>
            <w:rFonts w:ascii="黑体" w:eastAsia="黑体" w:hAnsi="黑体"/>
            <w:rPrChange w:id="910" w:author="李 巧云" w:date="2019-10-04T19:30:00Z">
              <w:rPr/>
            </w:rPrChange>
          </w:rPr>
          <w:delText xml:space="preserve"> </w:delText>
        </w:r>
      </w:del>
      <w:del w:id="911" w:author="李 巧云" w:date="2019-10-04T20:59:00Z">
        <w:r w:rsidRPr="000A3996" w:rsidDel="006E3E48">
          <w:rPr>
            <w:rFonts w:ascii="黑体" w:eastAsia="黑体" w:hAnsi="黑体" w:hint="eastAsia"/>
            <w:rPrChange w:id="912" w:author="李 巧云" w:date="2019-10-04T19:30:00Z">
              <w:rPr>
                <w:rFonts w:hint="eastAsia"/>
              </w:rPr>
            </w:rPrChange>
          </w:rPr>
          <w:delText>主要学派；熟悉被子植物的主要分类系统。</w:delText>
        </w:r>
        <w:r w:rsidRPr="000A3996" w:rsidDel="006E3E48">
          <w:rPr>
            <w:rFonts w:ascii="黑体" w:eastAsia="黑体" w:hAnsi="黑体"/>
            <w:rPrChange w:id="913" w:author="李 巧云" w:date="2019-10-04T19:30:00Z">
              <w:rPr/>
            </w:rPrChange>
          </w:rPr>
          <w:delText xml:space="preserve"> </w:delText>
        </w:r>
      </w:del>
    </w:p>
    <w:p w14:paraId="5B291601" w14:textId="3A76BCDD" w:rsidR="00E56830" w:rsidRPr="000A3996" w:rsidDel="006E3E48" w:rsidRDefault="00E56830">
      <w:pPr>
        <w:rPr>
          <w:del w:id="914" w:author="李 巧云" w:date="2019-10-04T20:59:00Z"/>
          <w:rFonts w:ascii="黑体" w:eastAsia="黑体" w:hAnsi="黑体"/>
          <w:rPrChange w:id="915" w:author="李 巧云" w:date="2019-10-04T19:30:00Z">
            <w:rPr>
              <w:del w:id="916" w:author="李 巧云" w:date="2019-10-04T20:59:00Z"/>
            </w:rPr>
          </w:rPrChange>
        </w:rPr>
      </w:pPr>
      <w:del w:id="917" w:author="李 巧云" w:date="2019-10-04T20:59:00Z">
        <w:r w:rsidRPr="000A3996" w:rsidDel="006E3E48">
          <w:rPr>
            <w:rFonts w:ascii="黑体" w:eastAsia="黑体" w:hAnsi="黑体"/>
            <w:rPrChange w:id="918" w:author="李 巧云" w:date="2019-10-04T19:30:00Z">
              <w:rPr/>
            </w:rPrChange>
          </w:rPr>
          <w:delText xml:space="preserve">9. </w:delText>
        </w:r>
        <w:r w:rsidRPr="000A3996" w:rsidDel="006E3E48">
          <w:rPr>
            <w:rFonts w:ascii="黑体" w:eastAsia="黑体" w:hAnsi="黑体" w:hint="eastAsia"/>
            <w:rPrChange w:id="919" w:author="李 巧云" w:date="2019-10-04T19:30:00Z">
              <w:rPr>
                <w:rFonts w:hint="eastAsia"/>
              </w:rPr>
            </w:rPrChange>
          </w:rPr>
          <w:delText>了解被子植物系统学研究方法的进展；了解分子系统学、</w:delText>
        </w:r>
      </w:del>
      <w:del w:id="920" w:author="李 巧云" w:date="2019-10-04T19:42:00Z">
        <w:r w:rsidRPr="000A3996" w:rsidDel="005C7161">
          <w:rPr>
            <w:rFonts w:ascii="黑体" w:eastAsia="黑体" w:hAnsi="黑体"/>
            <w:rPrChange w:id="921" w:author="李 巧云" w:date="2019-10-04T19:30:00Z">
              <w:rPr/>
            </w:rPrChange>
          </w:rPr>
          <w:delText xml:space="preserve"> </w:delText>
        </w:r>
      </w:del>
      <w:del w:id="922" w:author="李 巧云" w:date="2019-10-04T20:59:00Z">
        <w:r w:rsidRPr="000A3996" w:rsidDel="006E3E48">
          <w:rPr>
            <w:rFonts w:ascii="黑体" w:eastAsia="黑体" w:hAnsi="黑体" w:hint="eastAsia"/>
            <w:rPrChange w:id="923" w:author="李 巧云" w:date="2019-10-04T19:30:00Z">
              <w:rPr>
                <w:rFonts w:hint="eastAsia"/>
              </w:rPr>
            </w:rPrChange>
          </w:rPr>
          <w:delText>进化基因组学和进化发育生物学等学科的主要特点。</w:delText>
        </w:r>
      </w:del>
    </w:p>
    <w:p w14:paraId="6BD2CA28" w14:textId="77777777" w:rsidR="000B1CA1" w:rsidRDefault="000B1CA1">
      <w:pPr>
        <w:pPrChange w:id="924" w:author="Windows 用户" w:date="2019-10-06T16:30:00Z">
          <w:pPr>
            <w:ind w:firstLine="420"/>
          </w:pPr>
        </w:pPrChange>
      </w:pPr>
    </w:p>
    <w:p w14:paraId="75F14798" w14:textId="77777777" w:rsidR="001F5AB5" w:rsidRPr="005D7633" w:rsidRDefault="001F5AB5" w:rsidP="001F5AB5">
      <w:pPr>
        <w:rPr>
          <w:rFonts w:asciiTheme="minorHAnsi" w:eastAsiaTheme="minorEastAsia" w:hAnsiTheme="minorHAnsi"/>
          <w:szCs w:val="21"/>
          <w:rPrChange w:id="925" w:author="李 巧云" w:date="2019-10-07T14:00:00Z">
            <w:rPr>
              <w:rFonts w:asciiTheme="minorHAnsi" w:eastAsiaTheme="minorEastAsia" w:hAnsiTheme="minorHAnsi"/>
            </w:rPr>
          </w:rPrChange>
        </w:rPr>
      </w:pPr>
      <w:r w:rsidRPr="005D7633">
        <w:rPr>
          <w:rFonts w:ascii="黑体" w:eastAsia="黑体" w:hAnsi="黑体" w:hint="eastAsia"/>
          <w:szCs w:val="21"/>
          <w:rPrChange w:id="926" w:author="李 巧云" w:date="2019-10-07T14:00:00Z">
            <w:rPr>
              <w:rFonts w:ascii="黑体" w:eastAsia="黑体" w:hAnsi="黑体" w:hint="eastAsia"/>
            </w:rPr>
          </w:rPrChange>
        </w:rPr>
        <w:t>Ⅲ</w:t>
      </w:r>
      <w:r w:rsidRPr="005D7633">
        <w:rPr>
          <w:rFonts w:ascii="黑体" w:eastAsia="黑体" w:hAnsi="黑体"/>
          <w:szCs w:val="21"/>
          <w:rPrChange w:id="927" w:author="李 巧云" w:date="2019-10-07T14:00:00Z">
            <w:rPr>
              <w:rFonts w:ascii="黑体" w:eastAsia="黑体" w:hAnsi="黑体"/>
            </w:rPr>
          </w:rPrChange>
        </w:rPr>
        <w:t>．考试形式和试卷结构</w:t>
      </w:r>
    </w:p>
    <w:p w14:paraId="44548DB3" w14:textId="77777777"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一、试卷满分及考试时间</w:t>
      </w:r>
    </w:p>
    <w:p w14:paraId="7ACCF30D" w14:textId="7400733A" w:rsidR="001F5AB5" w:rsidRPr="00DE4268" w:rsidRDefault="001F5AB5" w:rsidP="001F5AB5">
      <w:r w:rsidRPr="00DE4268">
        <w:t xml:space="preserve">　　本试卷满分为</w:t>
      </w:r>
      <w:r w:rsidRPr="00DE4268">
        <w:t>1</w:t>
      </w:r>
      <w:r w:rsidR="006605E9">
        <w:rPr>
          <w:rFonts w:hint="eastAsia"/>
        </w:rPr>
        <w:t>50</w:t>
      </w:r>
      <w:r w:rsidRPr="00DE4268">
        <w:t>分，考试时间为</w:t>
      </w:r>
      <w:r w:rsidRPr="00DE4268">
        <w:t>180</w:t>
      </w:r>
      <w:r w:rsidRPr="00DE4268">
        <w:t>分钟。</w:t>
      </w:r>
    </w:p>
    <w:p w14:paraId="23953090" w14:textId="77777777"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二、答题方式</w:t>
      </w:r>
    </w:p>
    <w:p w14:paraId="2D74BB16" w14:textId="77777777" w:rsidR="001F5AB5" w:rsidRPr="00DE4268" w:rsidRDefault="001F5AB5" w:rsidP="001F5AB5">
      <w:r w:rsidRPr="00DE4268">
        <w:t xml:space="preserve">　　答题方式为闭卷、笔试。</w:t>
      </w:r>
    </w:p>
    <w:p w14:paraId="723A0C5D" w14:textId="77777777"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三、试卷内容结构</w:t>
      </w:r>
    </w:p>
    <w:p w14:paraId="37F92FAA" w14:textId="720DBD28" w:rsidR="001F5AB5" w:rsidRPr="00A31685" w:rsidRDefault="001F5AB5" w:rsidP="001F5AB5">
      <w:pPr>
        <w:rPr>
          <w:rFonts w:ascii="黑体" w:eastAsia="黑体" w:hAnsi="黑体"/>
          <w:rPrChange w:id="928" w:author="Windows 用户" w:date="2019-10-06T16:47:00Z">
            <w:rPr/>
          </w:rPrChange>
        </w:rPr>
      </w:pPr>
      <w:r w:rsidRPr="00DE4268">
        <w:t xml:space="preserve">　　</w:t>
      </w:r>
      <w:r w:rsidR="00A82E0B" w:rsidRPr="00A31685">
        <w:rPr>
          <w:rFonts w:ascii="黑体" w:eastAsia="黑体" w:hAnsi="黑体" w:hint="eastAsia"/>
          <w:rPrChange w:id="929" w:author="Windows 用户" w:date="2019-10-06T16:47:00Z">
            <w:rPr>
              <w:rFonts w:hint="eastAsia"/>
            </w:rPr>
          </w:rPrChange>
        </w:rPr>
        <w:t>细胞、组织</w:t>
      </w:r>
      <w:r w:rsidRPr="00A31685">
        <w:rPr>
          <w:rFonts w:ascii="黑体" w:eastAsia="黑体" w:hAnsi="黑体" w:hint="eastAsia"/>
          <w:rPrChange w:id="930" w:author="Windows 用户" w:date="2019-10-06T16:47:00Z">
            <w:rPr>
              <w:rFonts w:hint="eastAsia"/>
            </w:rPr>
          </w:rPrChange>
        </w:rPr>
        <w:t>约</w:t>
      </w:r>
      <w:del w:id="931" w:author="李 巧云" w:date="2019-10-07T13:39:00Z">
        <w:r w:rsidRPr="00A31685" w:rsidDel="00AB06C3">
          <w:rPr>
            <w:rFonts w:ascii="黑体" w:eastAsia="黑体" w:hAnsi="黑体"/>
            <w:rPrChange w:id="932" w:author="Windows 用户" w:date="2019-10-06T16:47:00Z">
              <w:rPr/>
            </w:rPrChange>
          </w:rPr>
          <w:delText>2</w:delText>
        </w:r>
        <w:r w:rsidR="00A82E0B" w:rsidRPr="00A31685" w:rsidDel="00AB06C3">
          <w:rPr>
            <w:rFonts w:ascii="黑体" w:eastAsia="黑体" w:hAnsi="黑体"/>
            <w:rPrChange w:id="933" w:author="Windows 用户" w:date="2019-10-06T16:47:00Z">
              <w:rPr/>
            </w:rPrChange>
          </w:rPr>
          <w:delText>0</w:delText>
        </w:r>
      </w:del>
      <w:ins w:id="934" w:author="Windows 用户" w:date="2019-10-06T16:46:00Z">
        <w:del w:id="935" w:author="李 巧云" w:date="2019-10-07T13:39:00Z">
          <w:r w:rsidR="00A31685" w:rsidRPr="00A31685" w:rsidDel="00AB06C3">
            <w:rPr>
              <w:rFonts w:ascii="黑体" w:eastAsia="黑体" w:hAnsi="黑体"/>
              <w:rPrChange w:id="936" w:author="Windows 用户" w:date="2019-10-06T16:47:00Z">
                <w:rPr/>
              </w:rPrChange>
            </w:rPr>
            <w:delText>15</w:delText>
          </w:r>
        </w:del>
      </w:ins>
      <w:ins w:id="937" w:author="李 巧云" w:date="2019-10-07T13:39:00Z">
        <w:r w:rsidR="00AB06C3">
          <w:rPr>
            <w:rFonts w:ascii="黑体" w:eastAsia="黑体" w:hAnsi="黑体" w:hint="eastAsia"/>
          </w:rPr>
          <w:t>20</w:t>
        </w:r>
      </w:ins>
      <w:r w:rsidRPr="00A31685">
        <w:rPr>
          <w:rFonts w:ascii="黑体" w:eastAsia="黑体" w:hAnsi="黑体"/>
          <w:rPrChange w:id="938" w:author="Windows 用户" w:date="2019-10-06T16:47:00Z">
            <w:rPr/>
          </w:rPrChange>
        </w:rPr>
        <w:t>%</w:t>
      </w:r>
    </w:p>
    <w:p w14:paraId="6DA66B8A" w14:textId="511EAF1D" w:rsidR="001F5AB5" w:rsidRPr="00A31685" w:rsidRDefault="001F5AB5" w:rsidP="001F5AB5">
      <w:pPr>
        <w:rPr>
          <w:rFonts w:ascii="黑体" w:eastAsia="黑体" w:hAnsi="黑体"/>
          <w:rPrChange w:id="939" w:author="Windows 用户" w:date="2019-10-06T16:47:00Z">
            <w:rPr/>
          </w:rPrChange>
        </w:rPr>
      </w:pPr>
      <w:r w:rsidRPr="00A31685">
        <w:rPr>
          <w:rFonts w:ascii="黑体" w:eastAsia="黑体" w:hAnsi="黑体" w:hint="eastAsia"/>
          <w:rPrChange w:id="940" w:author="Windows 用户" w:date="2019-10-06T16:47:00Z">
            <w:rPr>
              <w:rFonts w:hint="eastAsia"/>
            </w:rPr>
          </w:rPrChange>
        </w:rPr>
        <w:t xml:space="preserve">　　</w:t>
      </w:r>
      <w:r w:rsidR="00A82E0B" w:rsidRPr="00A31685">
        <w:rPr>
          <w:rFonts w:ascii="黑体" w:eastAsia="黑体" w:hAnsi="黑体" w:hint="eastAsia"/>
          <w:rPrChange w:id="941" w:author="Windows 用户" w:date="2019-10-06T16:47:00Z">
            <w:rPr>
              <w:rFonts w:hint="eastAsia"/>
            </w:rPr>
          </w:rPrChange>
        </w:rPr>
        <w:t>植物</w:t>
      </w:r>
      <w:del w:id="942" w:author="Windows 用户" w:date="2019-10-06T16:49:00Z">
        <w:r w:rsidR="00A82E0B" w:rsidRPr="00A31685" w:rsidDel="000B56EC">
          <w:rPr>
            <w:rFonts w:ascii="黑体" w:eastAsia="黑体" w:hAnsi="黑体" w:hint="eastAsia"/>
            <w:rPrChange w:id="943" w:author="Windows 用户" w:date="2019-10-06T16:47:00Z">
              <w:rPr>
                <w:rFonts w:hint="eastAsia"/>
              </w:rPr>
            </w:rPrChange>
          </w:rPr>
          <w:delText>根、茎、叶</w:delText>
        </w:r>
      </w:del>
      <w:ins w:id="944" w:author="Windows 用户" w:date="2019-10-06T16:49:00Z">
        <w:r w:rsidR="000B56EC">
          <w:rPr>
            <w:rFonts w:ascii="黑体" w:eastAsia="黑体" w:hAnsi="黑体" w:hint="eastAsia"/>
          </w:rPr>
          <w:t>营养器官</w:t>
        </w:r>
      </w:ins>
      <w:r w:rsidR="00A82E0B" w:rsidRPr="00A31685">
        <w:rPr>
          <w:rFonts w:ascii="黑体" w:eastAsia="黑体" w:hAnsi="黑体" w:hint="eastAsia"/>
          <w:rPrChange w:id="945" w:author="Windows 用户" w:date="2019-10-06T16:47:00Z">
            <w:rPr>
              <w:rFonts w:hint="eastAsia"/>
            </w:rPr>
          </w:rPrChange>
        </w:rPr>
        <w:t>的形态</w:t>
      </w:r>
      <w:del w:id="946" w:author="Windows 用户" w:date="2019-10-06T16:47:00Z">
        <w:r w:rsidR="00A82E0B" w:rsidRPr="00A31685" w:rsidDel="00A31685">
          <w:rPr>
            <w:rFonts w:ascii="黑体" w:eastAsia="黑体" w:hAnsi="黑体" w:hint="eastAsia"/>
            <w:rPrChange w:id="947" w:author="Windows 用户" w:date="2019-10-06T16:47:00Z">
              <w:rPr>
                <w:rFonts w:hint="eastAsia"/>
              </w:rPr>
            </w:rPrChange>
          </w:rPr>
          <w:delText>及</w:delText>
        </w:r>
      </w:del>
      <w:r w:rsidR="00A82E0B" w:rsidRPr="00A31685">
        <w:rPr>
          <w:rFonts w:ascii="黑体" w:eastAsia="黑体" w:hAnsi="黑体" w:hint="eastAsia"/>
          <w:rPrChange w:id="948" w:author="Windows 用户" w:date="2019-10-06T16:47:00Z">
            <w:rPr>
              <w:rFonts w:hint="eastAsia"/>
            </w:rPr>
          </w:rPrChange>
        </w:rPr>
        <w:t>结构</w:t>
      </w:r>
      <w:ins w:id="949" w:author="Windows 用户" w:date="2019-10-06T16:47:00Z">
        <w:r w:rsidR="00A31685">
          <w:rPr>
            <w:rFonts w:ascii="黑体" w:eastAsia="黑体" w:hAnsi="黑体" w:hint="eastAsia"/>
          </w:rPr>
          <w:t>及发育约</w:t>
        </w:r>
      </w:ins>
      <w:del w:id="950" w:author="李 巧云" w:date="2019-10-07T13:39:00Z">
        <w:r w:rsidR="00673EEE" w:rsidRPr="00A31685" w:rsidDel="00AB06C3">
          <w:rPr>
            <w:rFonts w:ascii="黑体" w:eastAsia="黑体" w:hAnsi="黑体"/>
            <w:rPrChange w:id="951" w:author="Windows 用户" w:date="2019-10-06T16:47:00Z">
              <w:rPr/>
            </w:rPrChange>
          </w:rPr>
          <w:delText>4</w:delText>
        </w:r>
        <w:r w:rsidRPr="00A31685" w:rsidDel="00AB06C3">
          <w:rPr>
            <w:rFonts w:ascii="黑体" w:eastAsia="黑体" w:hAnsi="黑体"/>
            <w:rPrChange w:id="952" w:author="Windows 用户" w:date="2019-10-06T16:47:00Z">
              <w:rPr/>
            </w:rPrChange>
          </w:rPr>
          <w:delText>0</w:delText>
        </w:r>
      </w:del>
      <w:ins w:id="953" w:author="李 巧云" w:date="2019-10-07T13:39:00Z">
        <w:r w:rsidR="00AB06C3">
          <w:rPr>
            <w:rFonts w:ascii="黑体" w:eastAsia="黑体" w:hAnsi="黑体" w:hint="eastAsia"/>
          </w:rPr>
          <w:t>35</w:t>
        </w:r>
      </w:ins>
      <w:r w:rsidRPr="00A31685">
        <w:rPr>
          <w:rFonts w:ascii="黑体" w:eastAsia="黑体" w:hAnsi="黑体"/>
          <w:rPrChange w:id="954" w:author="Windows 用户" w:date="2019-10-06T16:47:00Z">
            <w:rPr/>
          </w:rPrChange>
        </w:rPr>
        <w:t>%</w:t>
      </w:r>
    </w:p>
    <w:p w14:paraId="247884B8" w14:textId="7722D63B" w:rsidR="001F5AB5" w:rsidRPr="00A31685" w:rsidRDefault="001F5AB5" w:rsidP="001F5AB5">
      <w:pPr>
        <w:rPr>
          <w:rFonts w:ascii="黑体" w:eastAsia="黑体" w:hAnsi="黑体"/>
          <w:rPrChange w:id="955" w:author="Windows 用户" w:date="2019-10-06T16:47:00Z">
            <w:rPr/>
          </w:rPrChange>
        </w:rPr>
      </w:pPr>
      <w:r w:rsidRPr="00A31685">
        <w:rPr>
          <w:rFonts w:ascii="黑体" w:eastAsia="黑体" w:hAnsi="黑体" w:hint="eastAsia"/>
          <w:rPrChange w:id="956" w:author="Windows 用户" w:date="2019-10-06T16:47:00Z">
            <w:rPr>
              <w:rFonts w:hint="eastAsia"/>
            </w:rPr>
          </w:rPrChange>
        </w:rPr>
        <w:t xml:space="preserve">　　</w:t>
      </w:r>
      <w:r w:rsidR="00A557AB" w:rsidRPr="00A31685">
        <w:rPr>
          <w:rFonts w:ascii="黑体" w:eastAsia="黑体" w:hAnsi="黑体" w:hint="eastAsia"/>
          <w:rPrChange w:id="957" w:author="Windows 用户" w:date="2019-10-06T16:47:00Z">
            <w:rPr>
              <w:rFonts w:hint="eastAsia"/>
            </w:rPr>
          </w:rPrChange>
        </w:rPr>
        <w:t>植物繁殖器官</w:t>
      </w:r>
      <w:ins w:id="958" w:author="Windows 用户" w:date="2019-10-06T16:49:00Z">
        <w:r w:rsidR="000B56EC">
          <w:rPr>
            <w:rFonts w:ascii="黑体" w:eastAsia="黑体" w:hAnsi="黑体" w:hint="eastAsia"/>
          </w:rPr>
          <w:t>的</w:t>
        </w:r>
      </w:ins>
      <w:ins w:id="959" w:author="Windows 用户" w:date="2019-10-06T16:48:00Z">
        <w:r w:rsidR="00A31685">
          <w:rPr>
            <w:rFonts w:ascii="黑体" w:eastAsia="黑体" w:hAnsi="黑体" w:hint="eastAsia"/>
          </w:rPr>
          <w:t>形态结构</w:t>
        </w:r>
        <w:r w:rsidR="000B56EC">
          <w:rPr>
            <w:rFonts w:ascii="黑体" w:eastAsia="黑体" w:hAnsi="黑体" w:hint="eastAsia"/>
          </w:rPr>
          <w:t>及</w:t>
        </w:r>
      </w:ins>
      <w:ins w:id="960" w:author="Windows 用户" w:date="2019-10-06T16:49:00Z">
        <w:r w:rsidR="000B56EC">
          <w:rPr>
            <w:rFonts w:ascii="黑体" w:eastAsia="黑体" w:hAnsi="黑体" w:hint="eastAsia"/>
          </w:rPr>
          <w:t>发育</w:t>
        </w:r>
      </w:ins>
      <w:del w:id="961" w:author="Windows 用户" w:date="2019-10-06T16:48:00Z">
        <w:r w:rsidR="00A557AB" w:rsidRPr="00A31685" w:rsidDel="00A31685">
          <w:rPr>
            <w:rFonts w:ascii="黑体" w:eastAsia="黑体" w:hAnsi="黑体" w:hint="eastAsia"/>
            <w:rPrChange w:id="962" w:author="Windows 用户" w:date="2019-10-06T16:47:00Z">
              <w:rPr>
                <w:rFonts w:hint="eastAsia"/>
              </w:rPr>
            </w:rPrChange>
          </w:rPr>
          <w:delText>的发育及形态解剖特征</w:delText>
        </w:r>
      </w:del>
      <w:r w:rsidRPr="00A31685">
        <w:rPr>
          <w:rFonts w:ascii="黑体" w:eastAsia="黑体" w:hAnsi="黑体" w:hint="eastAsia"/>
          <w:rPrChange w:id="963" w:author="Windows 用户" w:date="2019-10-06T16:47:00Z">
            <w:rPr>
              <w:rFonts w:hint="eastAsia"/>
            </w:rPr>
          </w:rPrChange>
        </w:rPr>
        <w:t>约</w:t>
      </w:r>
      <w:r w:rsidR="00673EEE" w:rsidRPr="00A31685">
        <w:rPr>
          <w:rFonts w:ascii="黑体" w:eastAsia="黑体" w:hAnsi="黑体"/>
          <w:rPrChange w:id="964" w:author="Windows 用户" w:date="2019-10-06T16:47:00Z">
            <w:rPr/>
          </w:rPrChange>
        </w:rPr>
        <w:t>30</w:t>
      </w:r>
      <w:r w:rsidRPr="00A31685">
        <w:rPr>
          <w:rFonts w:ascii="黑体" w:eastAsia="黑体" w:hAnsi="黑体"/>
          <w:rPrChange w:id="965" w:author="Windows 用户" w:date="2019-10-06T16:47:00Z">
            <w:rPr/>
          </w:rPrChange>
        </w:rPr>
        <w:t>%</w:t>
      </w:r>
    </w:p>
    <w:p w14:paraId="53BEAB2D" w14:textId="4F40B63F" w:rsidR="00A557AB" w:rsidRPr="00A31685" w:rsidDel="00AB06C3" w:rsidRDefault="00A557AB" w:rsidP="00A557AB">
      <w:pPr>
        <w:ind w:firstLine="420"/>
        <w:rPr>
          <w:del w:id="966" w:author="李 巧云" w:date="2019-10-07T13:40:00Z"/>
          <w:rFonts w:ascii="黑体" w:eastAsia="黑体" w:hAnsi="黑体"/>
        </w:rPr>
      </w:pPr>
      <w:r w:rsidRPr="00A31685">
        <w:rPr>
          <w:rFonts w:ascii="黑体" w:eastAsia="黑体" w:hAnsi="黑体" w:hint="eastAsia"/>
        </w:rPr>
        <w:t>植物分类与系统发育</w:t>
      </w:r>
      <w:ins w:id="967" w:author="Windows 用户" w:date="2019-10-06T16:47:00Z">
        <w:r w:rsidR="00A31685">
          <w:rPr>
            <w:rFonts w:ascii="黑体" w:eastAsia="黑体" w:hAnsi="黑体" w:hint="eastAsia"/>
          </w:rPr>
          <w:t>约</w:t>
        </w:r>
      </w:ins>
      <w:del w:id="968" w:author="Windows 用户" w:date="2019-10-06T16:46:00Z">
        <w:r w:rsidRPr="00A31685" w:rsidDel="00A31685">
          <w:rPr>
            <w:rFonts w:ascii="黑体" w:eastAsia="黑体" w:hAnsi="黑体"/>
          </w:rPr>
          <w:delText>20</w:delText>
        </w:r>
      </w:del>
      <w:ins w:id="969" w:author="Windows 用户" w:date="2019-10-06T16:46:00Z">
        <w:r w:rsidR="00A31685" w:rsidRPr="00A31685">
          <w:rPr>
            <w:rFonts w:ascii="黑体" w:eastAsia="黑体" w:hAnsi="黑体"/>
          </w:rPr>
          <w:t>15</w:t>
        </w:r>
      </w:ins>
      <w:r w:rsidRPr="00A31685">
        <w:rPr>
          <w:rFonts w:ascii="黑体" w:eastAsia="黑体" w:hAnsi="黑体"/>
        </w:rPr>
        <w:t>%</w:t>
      </w:r>
    </w:p>
    <w:p w14:paraId="105C71F9" w14:textId="56D3BC33" w:rsidR="001F5AB5" w:rsidRPr="00DE4268" w:rsidRDefault="001F5AB5">
      <w:pPr>
        <w:ind w:firstLine="420"/>
      </w:pPr>
      <w:del w:id="970" w:author="李 巧云" w:date="2019-10-07T13:40:00Z">
        <w:r w:rsidRPr="00DE4268" w:rsidDel="00AB06C3">
          <w:delText xml:space="preserve">　</w:delText>
        </w:r>
      </w:del>
    </w:p>
    <w:p w14:paraId="458D26F6" w14:textId="0CFCF30F" w:rsidR="001F5AB5" w:rsidRDefault="001F5AB5" w:rsidP="00AF3F80">
      <w:pPr>
        <w:ind w:firstLine="420"/>
        <w:rPr>
          <w:rFonts w:ascii="华文中宋" w:eastAsia="华文中宋" w:hAnsi="华文中宋"/>
          <w:b/>
        </w:rPr>
      </w:pPr>
      <w:r w:rsidRPr="00DE4268">
        <w:rPr>
          <w:rFonts w:ascii="华文中宋" w:eastAsia="华文中宋" w:hAnsi="华文中宋"/>
          <w:b/>
        </w:rPr>
        <w:t>四、试卷题型结构</w:t>
      </w:r>
    </w:p>
    <w:p w14:paraId="78BD3090" w14:textId="0EF76A08" w:rsidR="00AF3F80" w:rsidRPr="006D59FF" w:rsidRDefault="00AF3F80" w:rsidP="00AF3F80">
      <w:pPr>
        <w:ind w:firstLine="420"/>
        <w:rPr>
          <w:rFonts w:ascii="黑体" w:eastAsia="黑体" w:hAnsi="黑体"/>
          <w:bCs/>
          <w:rPrChange w:id="971" w:author="Windows 用户" w:date="2019-10-06T17:24:00Z">
            <w:rPr>
              <w:rFonts w:ascii="华文中宋" w:eastAsia="华文中宋" w:hAnsi="华文中宋"/>
              <w:bCs/>
            </w:rPr>
          </w:rPrChange>
        </w:rPr>
      </w:pPr>
      <w:r w:rsidRPr="006D59FF">
        <w:rPr>
          <w:rFonts w:ascii="黑体" w:eastAsia="黑体" w:hAnsi="黑体" w:hint="eastAsia"/>
          <w:bCs/>
          <w:rPrChange w:id="972" w:author="Windows 用户" w:date="2019-10-06T17:24:00Z">
            <w:rPr>
              <w:rFonts w:ascii="华文中宋" w:eastAsia="华文中宋" w:hAnsi="华文中宋" w:hint="eastAsia"/>
              <w:bCs/>
            </w:rPr>
          </w:rPrChange>
        </w:rPr>
        <w:t>名词解释</w:t>
      </w:r>
      <w:del w:id="973" w:author="Windows 用户" w:date="2019-10-06T17:23:00Z">
        <w:r w:rsidRPr="006D59FF" w:rsidDel="006D59FF">
          <w:rPr>
            <w:rFonts w:ascii="黑体" w:eastAsia="黑体" w:hAnsi="黑体"/>
            <w:bCs/>
            <w:rPrChange w:id="974" w:author="Windows 用户" w:date="2019-10-06T17:24:00Z">
              <w:rPr>
                <w:rFonts w:ascii="华文中宋" w:eastAsia="华文中宋" w:hAnsi="华文中宋"/>
                <w:bCs/>
              </w:rPr>
            </w:rPrChange>
          </w:rPr>
          <w:delText>20%</w:delText>
        </w:r>
      </w:del>
      <w:ins w:id="975" w:author="Windows 用户" w:date="2019-10-06T17:23:00Z">
        <w:r w:rsidR="006D59FF" w:rsidRPr="006D59FF">
          <w:rPr>
            <w:rFonts w:ascii="黑体" w:eastAsia="黑体" w:hAnsi="黑体"/>
            <w:bCs/>
            <w:rPrChange w:id="976" w:author="Windows 用户" w:date="2019-10-06T17:24:00Z">
              <w:rPr>
                <w:rFonts w:ascii="华文中宋" w:eastAsia="华文中宋" w:hAnsi="华文中宋"/>
                <w:bCs/>
              </w:rPr>
            </w:rPrChange>
          </w:rPr>
          <w:t>20</w:t>
        </w:r>
      </w:ins>
      <w:ins w:id="977" w:author="李 巧云" w:date="2019-10-07T13:46:00Z">
        <w:r w:rsidR="00AB06C3">
          <w:rPr>
            <w:rFonts w:ascii="黑体" w:eastAsia="黑体" w:hAnsi="黑体" w:hint="eastAsia"/>
            <w:bCs/>
          </w:rPr>
          <w:t>分</w:t>
        </w:r>
      </w:ins>
      <w:ins w:id="978" w:author="李 巧云" w:date="2019-10-07T13:49:00Z">
        <w:r w:rsidR="008C1847" w:rsidRPr="00C96835">
          <w:rPr>
            <w:rFonts w:asciiTheme="minorEastAsia" w:eastAsiaTheme="minorEastAsia" w:hAnsiTheme="minorEastAsia" w:hint="eastAsia"/>
            <w:bCs/>
            <w:rPrChange w:id="979" w:author="李 巧云" w:date="2019-10-07T13:56:00Z">
              <w:rPr>
                <w:rFonts w:ascii="黑体" w:eastAsia="黑体" w:hAnsi="黑体" w:hint="eastAsia"/>
                <w:bCs/>
              </w:rPr>
            </w:rPrChange>
          </w:rPr>
          <w:t>（</w:t>
        </w:r>
      </w:ins>
      <w:ins w:id="980" w:author="李 巧云" w:date="2019-10-07T13:55:00Z">
        <w:r w:rsidR="00D11EB0" w:rsidRPr="00C96835">
          <w:rPr>
            <w:rFonts w:asciiTheme="minorEastAsia" w:eastAsiaTheme="minorEastAsia" w:hAnsiTheme="minorEastAsia" w:hint="eastAsia"/>
            <w:bCs/>
            <w:rPrChange w:id="981" w:author="李 巧云" w:date="2019-10-07T13:56:00Z">
              <w:rPr>
                <w:rFonts w:ascii="黑体" w:eastAsia="黑体" w:hAnsi="黑体" w:hint="eastAsia"/>
                <w:bCs/>
              </w:rPr>
            </w:rPrChange>
          </w:rPr>
          <w:t>每</w:t>
        </w:r>
      </w:ins>
      <w:ins w:id="982" w:author="李 巧云" w:date="2019-10-07T13:56:00Z">
        <w:r w:rsidR="00B26E47">
          <w:rPr>
            <w:rFonts w:asciiTheme="minorEastAsia" w:eastAsiaTheme="minorEastAsia" w:hAnsiTheme="minorEastAsia" w:hint="eastAsia"/>
            <w:bCs/>
          </w:rPr>
          <w:t>小</w:t>
        </w:r>
      </w:ins>
      <w:ins w:id="983" w:author="李 巧云" w:date="2019-10-07T13:55:00Z">
        <w:r w:rsidR="00D11EB0" w:rsidRPr="00C96835">
          <w:rPr>
            <w:rFonts w:asciiTheme="minorEastAsia" w:eastAsiaTheme="minorEastAsia" w:hAnsiTheme="minorEastAsia" w:hint="eastAsia"/>
            <w:bCs/>
            <w:rPrChange w:id="984" w:author="李 巧云" w:date="2019-10-07T13:56:00Z">
              <w:rPr>
                <w:rFonts w:ascii="黑体" w:eastAsia="黑体" w:hAnsi="黑体" w:hint="eastAsia"/>
                <w:bCs/>
              </w:rPr>
            </w:rPrChange>
          </w:rPr>
          <w:t>题</w:t>
        </w:r>
        <w:r w:rsidR="00D11EB0" w:rsidRPr="00C96835">
          <w:rPr>
            <w:rFonts w:asciiTheme="minorEastAsia" w:eastAsiaTheme="minorEastAsia" w:hAnsiTheme="minorEastAsia"/>
            <w:bCs/>
            <w:rPrChange w:id="985" w:author="李 巧云" w:date="2019-10-07T13:56:00Z">
              <w:rPr>
                <w:rFonts w:ascii="黑体" w:eastAsia="黑体" w:hAnsi="黑体"/>
                <w:bCs/>
              </w:rPr>
            </w:rPrChange>
          </w:rPr>
          <w:t>2分</w:t>
        </w:r>
        <w:r w:rsidR="00D11EB0" w:rsidRPr="00C96835">
          <w:rPr>
            <w:rFonts w:asciiTheme="minorEastAsia" w:eastAsiaTheme="minorEastAsia" w:hAnsiTheme="minorEastAsia" w:hint="eastAsia"/>
            <w:bCs/>
            <w:rPrChange w:id="986" w:author="李 巧云" w:date="2019-10-07T13:56:00Z">
              <w:rPr>
                <w:rFonts w:ascii="黑体" w:eastAsia="黑体" w:hAnsi="黑体" w:hint="eastAsia"/>
                <w:bCs/>
              </w:rPr>
            </w:rPrChange>
          </w:rPr>
          <w:t>，</w:t>
        </w:r>
      </w:ins>
      <w:ins w:id="987" w:author="李 巧云" w:date="2019-10-07T13:54:00Z">
        <w:r w:rsidR="00D11EB0" w:rsidRPr="00C96835">
          <w:rPr>
            <w:rFonts w:asciiTheme="minorEastAsia" w:eastAsiaTheme="minorEastAsia" w:hAnsiTheme="minorEastAsia"/>
            <w:bCs/>
            <w:rPrChange w:id="988" w:author="李 巧云" w:date="2019-10-07T13:56:00Z">
              <w:rPr>
                <w:rFonts w:ascii="黑体" w:eastAsia="黑体" w:hAnsi="黑体"/>
                <w:bCs/>
              </w:rPr>
            </w:rPrChange>
          </w:rPr>
          <w:t>1</w:t>
        </w:r>
      </w:ins>
      <w:ins w:id="989" w:author="李 巧云" w:date="2019-10-07T13:49:00Z">
        <w:r w:rsidR="008C1847" w:rsidRPr="00C96835">
          <w:rPr>
            <w:rFonts w:asciiTheme="minorEastAsia" w:eastAsiaTheme="minorEastAsia" w:hAnsiTheme="minorEastAsia"/>
            <w:bCs/>
            <w:rPrChange w:id="990" w:author="李 巧云" w:date="2019-10-07T13:56:00Z">
              <w:rPr>
                <w:rFonts w:ascii="黑体" w:eastAsia="黑体" w:hAnsi="黑体"/>
                <w:bCs/>
              </w:rPr>
            </w:rPrChange>
          </w:rPr>
          <w:t>0个）</w:t>
        </w:r>
      </w:ins>
    </w:p>
    <w:p w14:paraId="0F641863" w14:textId="4C0E85C6" w:rsidR="00673EEE" w:rsidRPr="006D59FF" w:rsidRDefault="00673EEE" w:rsidP="00AF3F80">
      <w:pPr>
        <w:ind w:firstLine="420"/>
        <w:rPr>
          <w:rFonts w:ascii="黑体" w:eastAsia="黑体" w:hAnsi="黑体"/>
          <w:bCs/>
          <w:rPrChange w:id="991" w:author="Windows 用户" w:date="2019-10-06T17:24:00Z">
            <w:rPr>
              <w:rFonts w:ascii="华文中宋" w:eastAsia="华文中宋" w:hAnsi="华文中宋"/>
              <w:bCs/>
            </w:rPr>
          </w:rPrChange>
        </w:rPr>
      </w:pPr>
      <w:r w:rsidRPr="006D59FF">
        <w:rPr>
          <w:rFonts w:ascii="黑体" w:eastAsia="黑体" w:hAnsi="黑体" w:hint="eastAsia"/>
          <w:bCs/>
          <w:rPrChange w:id="992" w:author="Windows 用户" w:date="2019-10-06T17:24:00Z">
            <w:rPr>
              <w:rFonts w:ascii="华文中宋" w:eastAsia="华文中宋" w:hAnsi="华文中宋" w:hint="eastAsia"/>
              <w:bCs/>
            </w:rPr>
          </w:rPrChange>
        </w:rPr>
        <w:t>填空</w:t>
      </w:r>
      <w:ins w:id="993" w:author="Windows 用户" w:date="2019-10-06T17:24:00Z">
        <w:r w:rsidR="006D59FF" w:rsidRPr="006D59FF">
          <w:rPr>
            <w:rFonts w:ascii="黑体" w:eastAsia="黑体" w:hAnsi="黑体"/>
            <w:bCs/>
            <w:rPrChange w:id="994" w:author="Windows 用户" w:date="2019-10-06T17:24:00Z">
              <w:rPr>
                <w:rFonts w:ascii="华文中宋" w:eastAsia="华文中宋" w:hAnsi="华文中宋"/>
                <w:bCs/>
              </w:rPr>
            </w:rPrChange>
          </w:rPr>
          <w:t>30</w:t>
        </w:r>
      </w:ins>
      <w:ins w:id="995" w:author="Windows 用户" w:date="2019-10-06T17:25:00Z">
        <w:r w:rsidR="006D59FF">
          <w:rPr>
            <w:rFonts w:ascii="黑体" w:eastAsia="黑体" w:hAnsi="黑体" w:hint="eastAsia"/>
            <w:bCs/>
          </w:rPr>
          <w:t>分</w:t>
        </w:r>
      </w:ins>
      <w:ins w:id="996" w:author="Windows 用户" w:date="2019-10-06T17:24:00Z">
        <w:r w:rsidR="006D59FF" w:rsidRPr="00C96835">
          <w:rPr>
            <w:rFonts w:ascii="宋体" w:hAnsi="宋体" w:hint="eastAsia"/>
            <w:bCs/>
            <w:rPrChange w:id="997" w:author="李 巧云" w:date="2019-10-07T13:56:00Z">
              <w:rPr>
                <w:rFonts w:ascii="黑体" w:eastAsia="黑体" w:hAnsi="黑体" w:hint="eastAsia"/>
                <w:bCs/>
              </w:rPr>
            </w:rPrChange>
          </w:rPr>
          <w:t>（</w:t>
        </w:r>
      </w:ins>
      <w:ins w:id="998" w:author="Windows 用户" w:date="2019-10-06T17:25:00Z">
        <w:r w:rsidR="006D59FF" w:rsidRPr="00C96835">
          <w:rPr>
            <w:rFonts w:ascii="宋体" w:hAnsi="宋体" w:hint="eastAsia"/>
            <w:bCs/>
            <w:rPrChange w:id="999" w:author="李 巧云" w:date="2019-10-07T13:56:00Z">
              <w:rPr>
                <w:rFonts w:ascii="黑体" w:eastAsia="黑体" w:hAnsi="黑体" w:hint="eastAsia"/>
                <w:bCs/>
              </w:rPr>
            </w:rPrChange>
          </w:rPr>
          <w:t>每</w:t>
        </w:r>
        <w:del w:id="1000" w:author="李 巧云" w:date="2019-10-07T13:48:00Z">
          <w:r w:rsidR="006D59FF" w:rsidRPr="00C96835" w:rsidDel="008C1847">
            <w:rPr>
              <w:rFonts w:ascii="宋体" w:hAnsi="宋体" w:hint="eastAsia"/>
              <w:bCs/>
              <w:rPrChange w:id="1001" w:author="李 巧云" w:date="2019-10-07T13:56:00Z">
                <w:rPr>
                  <w:rFonts w:ascii="黑体" w:eastAsia="黑体" w:hAnsi="黑体" w:hint="eastAsia"/>
                  <w:bCs/>
                </w:rPr>
              </w:rPrChange>
            </w:rPr>
            <w:delText>小题</w:delText>
          </w:r>
        </w:del>
      </w:ins>
      <w:ins w:id="1002" w:author="李 巧云" w:date="2019-10-07T13:48:00Z">
        <w:r w:rsidR="008C1847" w:rsidRPr="00C96835">
          <w:rPr>
            <w:rFonts w:ascii="宋体" w:hAnsi="宋体" w:hint="eastAsia"/>
            <w:bCs/>
            <w:rPrChange w:id="1003" w:author="李 巧云" w:date="2019-10-07T13:56:00Z">
              <w:rPr>
                <w:rFonts w:ascii="黑体" w:eastAsia="黑体" w:hAnsi="黑体" w:hint="eastAsia"/>
                <w:bCs/>
              </w:rPr>
            </w:rPrChange>
          </w:rPr>
          <w:t>空</w:t>
        </w:r>
      </w:ins>
      <w:ins w:id="1004" w:author="Windows 用户" w:date="2019-10-06T17:25:00Z">
        <w:r w:rsidR="006D59FF" w:rsidRPr="00C96835">
          <w:rPr>
            <w:rFonts w:ascii="宋体" w:hAnsi="宋体"/>
            <w:bCs/>
            <w:rPrChange w:id="1005" w:author="李 巧云" w:date="2019-10-07T13:56:00Z">
              <w:rPr>
                <w:rFonts w:ascii="黑体" w:eastAsia="黑体" w:hAnsi="黑体"/>
                <w:bCs/>
              </w:rPr>
            </w:rPrChange>
          </w:rPr>
          <w:t>1分，30空</w:t>
        </w:r>
      </w:ins>
      <w:ins w:id="1006" w:author="Windows 用户" w:date="2019-10-06T17:24:00Z">
        <w:r w:rsidR="006D59FF" w:rsidRPr="00C96835">
          <w:rPr>
            <w:rFonts w:ascii="宋体" w:hAnsi="宋体" w:hint="eastAsia"/>
            <w:bCs/>
            <w:rPrChange w:id="1007" w:author="李 巧云" w:date="2019-10-07T13:56:00Z">
              <w:rPr>
                <w:rFonts w:ascii="黑体" w:eastAsia="黑体" w:hAnsi="黑体" w:hint="eastAsia"/>
                <w:bCs/>
              </w:rPr>
            </w:rPrChange>
          </w:rPr>
          <w:t>）</w:t>
        </w:r>
      </w:ins>
    </w:p>
    <w:p w14:paraId="64282835" w14:textId="2348C94B" w:rsidR="00673EEE" w:rsidRPr="006D59FF" w:rsidRDefault="00673EEE" w:rsidP="00AF3F80">
      <w:pPr>
        <w:ind w:firstLine="420"/>
        <w:rPr>
          <w:rFonts w:ascii="黑体" w:eastAsia="黑体" w:hAnsi="黑体"/>
          <w:bCs/>
          <w:rPrChange w:id="1008" w:author="Windows 用户" w:date="2019-10-06T17:24:00Z">
            <w:rPr>
              <w:bCs/>
            </w:rPr>
          </w:rPrChange>
        </w:rPr>
      </w:pPr>
      <w:r w:rsidRPr="006D59FF">
        <w:rPr>
          <w:rFonts w:ascii="黑体" w:eastAsia="黑体" w:hAnsi="黑体" w:hint="eastAsia"/>
          <w:bCs/>
          <w:rPrChange w:id="1009" w:author="Windows 用户" w:date="2019-10-06T17:24:00Z">
            <w:rPr>
              <w:rFonts w:hint="eastAsia"/>
              <w:bCs/>
            </w:rPr>
          </w:rPrChange>
        </w:rPr>
        <w:t>单项选择题</w:t>
      </w:r>
      <w:ins w:id="1010" w:author="Windows 用户" w:date="2019-10-06T17:24:00Z">
        <w:r w:rsidR="006D59FF" w:rsidRPr="006D59FF">
          <w:rPr>
            <w:rFonts w:ascii="黑体" w:eastAsia="黑体" w:hAnsi="黑体"/>
            <w:bCs/>
            <w:rPrChange w:id="1011" w:author="Windows 用户" w:date="2019-10-06T17:24:00Z">
              <w:rPr>
                <w:bCs/>
              </w:rPr>
            </w:rPrChange>
          </w:rPr>
          <w:t>10</w:t>
        </w:r>
      </w:ins>
      <w:ins w:id="1012" w:author="Windows 用户" w:date="2019-10-06T17:25:00Z">
        <w:r w:rsidR="006D59FF">
          <w:rPr>
            <w:rFonts w:ascii="黑体" w:eastAsia="黑体" w:hAnsi="黑体" w:hint="eastAsia"/>
            <w:bCs/>
          </w:rPr>
          <w:t>分</w:t>
        </w:r>
        <w:r w:rsidR="006D59FF" w:rsidRPr="00C96835">
          <w:rPr>
            <w:rFonts w:asciiTheme="minorEastAsia" w:eastAsiaTheme="minorEastAsia" w:hAnsiTheme="minorEastAsia" w:hint="eastAsia"/>
            <w:bCs/>
            <w:rPrChange w:id="1013" w:author="李 巧云" w:date="2019-10-07T13:56:00Z">
              <w:rPr>
                <w:rFonts w:hint="eastAsia"/>
                <w:bCs/>
              </w:rPr>
            </w:rPrChange>
          </w:rPr>
          <w:t>（</w:t>
        </w:r>
      </w:ins>
      <w:ins w:id="1014" w:author="李 巧云" w:date="2019-10-07T13:55:00Z">
        <w:r w:rsidR="00D11EB0" w:rsidRPr="00C96835">
          <w:rPr>
            <w:rFonts w:asciiTheme="minorEastAsia" w:eastAsiaTheme="minorEastAsia" w:hAnsiTheme="minorEastAsia" w:hint="eastAsia"/>
            <w:bCs/>
            <w:rPrChange w:id="1015" w:author="李 巧云" w:date="2019-10-07T13:56:00Z">
              <w:rPr>
                <w:rFonts w:hint="eastAsia"/>
                <w:bCs/>
              </w:rPr>
            </w:rPrChange>
          </w:rPr>
          <w:t>每小题</w:t>
        </w:r>
        <w:r w:rsidR="00D11EB0" w:rsidRPr="00C96835">
          <w:rPr>
            <w:rFonts w:asciiTheme="minorEastAsia" w:eastAsiaTheme="minorEastAsia" w:hAnsiTheme="minorEastAsia"/>
            <w:bCs/>
            <w:rPrChange w:id="1016" w:author="李 巧云" w:date="2019-10-07T13:56:00Z">
              <w:rPr>
                <w:bCs/>
              </w:rPr>
            </w:rPrChange>
          </w:rPr>
          <w:t>1</w:t>
        </w:r>
        <w:r w:rsidR="00D11EB0" w:rsidRPr="00C96835">
          <w:rPr>
            <w:rFonts w:asciiTheme="minorEastAsia" w:eastAsiaTheme="minorEastAsia" w:hAnsiTheme="minorEastAsia" w:hint="eastAsia"/>
            <w:bCs/>
            <w:rPrChange w:id="1017" w:author="李 巧云" w:date="2019-10-07T13:56:00Z">
              <w:rPr>
                <w:rFonts w:hint="eastAsia"/>
                <w:bCs/>
              </w:rPr>
            </w:rPrChange>
          </w:rPr>
          <w:t>分，</w:t>
        </w:r>
      </w:ins>
      <w:ins w:id="1018" w:author="Windows 用户" w:date="2019-10-06T17:25:00Z">
        <w:r w:rsidR="006D59FF" w:rsidRPr="00C96835">
          <w:rPr>
            <w:rFonts w:asciiTheme="minorEastAsia" w:eastAsiaTheme="minorEastAsia" w:hAnsiTheme="minorEastAsia"/>
            <w:bCs/>
            <w:rPrChange w:id="1019" w:author="李 巧云" w:date="2019-10-07T13:56:00Z">
              <w:rPr>
                <w:bCs/>
              </w:rPr>
            </w:rPrChange>
          </w:rPr>
          <w:t>1</w:t>
        </w:r>
      </w:ins>
      <w:ins w:id="1020" w:author="Windows 用户" w:date="2019-10-06T17:26:00Z">
        <w:r w:rsidR="006D59FF" w:rsidRPr="00C96835">
          <w:rPr>
            <w:rFonts w:asciiTheme="minorEastAsia" w:eastAsiaTheme="minorEastAsia" w:hAnsiTheme="minorEastAsia"/>
            <w:bCs/>
            <w:rPrChange w:id="1021" w:author="李 巧云" w:date="2019-10-07T13:56:00Z">
              <w:rPr>
                <w:bCs/>
              </w:rPr>
            </w:rPrChange>
          </w:rPr>
          <w:t>0</w:t>
        </w:r>
      </w:ins>
      <w:ins w:id="1022" w:author="Windows 用户" w:date="2019-10-06T17:25:00Z">
        <w:r w:rsidR="006D59FF" w:rsidRPr="00C96835">
          <w:rPr>
            <w:rFonts w:asciiTheme="minorEastAsia" w:eastAsiaTheme="minorEastAsia" w:hAnsiTheme="minorEastAsia" w:hint="eastAsia"/>
            <w:bCs/>
            <w:rPrChange w:id="1023" w:author="李 巧云" w:date="2019-10-07T13:56:00Z">
              <w:rPr>
                <w:rFonts w:hint="eastAsia"/>
                <w:bCs/>
              </w:rPr>
            </w:rPrChange>
          </w:rPr>
          <w:t>小题</w:t>
        </w:r>
        <w:del w:id="1024" w:author="李 巧云" w:date="2019-10-07T13:55:00Z">
          <w:r w:rsidR="006D59FF" w:rsidRPr="00C96835" w:rsidDel="00D11EB0">
            <w:rPr>
              <w:rFonts w:asciiTheme="minorEastAsia" w:eastAsiaTheme="minorEastAsia" w:hAnsiTheme="minorEastAsia" w:hint="eastAsia"/>
              <w:bCs/>
              <w:rPrChange w:id="1025" w:author="李 巧云" w:date="2019-10-07T13:56:00Z">
                <w:rPr>
                  <w:rFonts w:hint="eastAsia"/>
                  <w:bCs/>
                </w:rPr>
              </w:rPrChange>
            </w:rPr>
            <w:delText>，每小题</w:delText>
          </w:r>
          <w:r w:rsidR="006D59FF" w:rsidRPr="00C96835" w:rsidDel="00D11EB0">
            <w:rPr>
              <w:rFonts w:asciiTheme="minorEastAsia" w:eastAsiaTheme="minorEastAsia" w:hAnsiTheme="minorEastAsia"/>
              <w:bCs/>
              <w:rPrChange w:id="1026" w:author="李 巧云" w:date="2019-10-07T13:56:00Z">
                <w:rPr>
                  <w:bCs/>
                </w:rPr>
              </w:rPrChange>
            </w:rPr>
            <w:delText>1</w:delText>
          </w:r>
          <w:r w:rsidR="006D59FF" w:rsidRPr="00C96835" w:rsidDel="00D11EB0">
            <w:rPr>
              <w:rFonts w:asciiTheme="minorEastAsia" w:eastAsiaTheme="minorEastAsia" w:hAnsiTheme="minorEastAsia" w:hint="eastAsia"/>
              <w:bCs/>
              <w:rPrChange w:id="1027" w:author="李 巧云" w:date="2019-10-07T13:56:00Z">
                <w:rPr>
                  <w:rFonts w:hint="eastAsia"/>
                  <w:bCs/>
                </w:rPr>
              </w:rPrChange>
            </w:rPr>
            <w:delText>分</w:delText>
          </w:r>
        </w:del>
        <w:r w:rsidR="006D59FF" w:rsidRPr="00C96835">
          <w:rPr>
            <w:rFonts w:asciiTheme="minorEastAsia" w:eastAsiaTheme="minorEastAsia" w:hAnsiTheme="minorEastAsia" w:hint="eastAsia"/>
            <w:bCs/>
            <w:rPrChange w:id="1028" w:author="李 巧云" w:date="2019-10-07T13:56:00Z">
              <w:rPr>
                <w:rFonts w:hint="eastAsia"/>
                <w:bCs/>
              </w:rPr>
            </w:rPrChange>
          </w:rPr>
          <w:t>）</w:t>
        </w:r>
      </w:ins>
    </w:p>
    <w:p w14:paraId="23BB7393" w14:textId="3FBC1DCB" w:rsidR="00673EEE" w:rsidRPr="006D59FF" w:rsidDel="00AB06C3" w:rsidRDefault="00673EEE" w:rsidP="00AF3F80">
      <w:pPr>
        <w:ind w:firstLine="420"/>
        <w:rPr>
          <w:del w:id="1029" w:author="李 巧云" w:date="2019-10-07T13:46:00Z"/>
          <w:rFonts w:ascii="黑体" w:eastAsia="黑体" w:hAnsi="黑体"/>
          <w:bCs/>
          <w:rPrChange w:id="1030" w:author="Windows 用户" w:date="2019-10-06T17:24:00Z">
            <w:rPr>
              <w:del w:id="1031" w:author="李 巧云" w:date="2019-10-07T13:46:00Z"/>
              <w:bCs/>
            </w:rPr>
          </w:rPrChange>
        </w:rPr>
      </w:pPr>
      <w:del w:id="1032" w:author="李 巧云" w:date="2019-10-07T13:46:00Z">
        <w:r w:rsidRPr="006D59FF" w:rsidDel="00AB06C3">
          <w:rPr>
            <w:rFonts w:ascii="黑体" w:eastAsia="黑体" w:hAnsi="黑体" w:hint="eastAsia"/>
            <w:bCs/>
            <w:rPrChange w:id="1033" w:author="Windows 用户" w:date="2019-10-06T17:24:00Z">
              <w:rPr>
                <w:rFonts w:hint="eastAsia"/>
                <w:bCs/>
              </w:rPr>
            </w:rPrChange>
          </w:rPr>
          <w:delText>填图</w:delText>
        </w:r>
      </w:del>
      <w:ins w:id="1034" w:author="Windows 用户" w:date="2019-10-06T17:24:00Z">
        <w:del w:id="1035" w:author="李 巧云" w:date="2019-10-07T13:46:00Z">
          <w:r w:rsidR="006D59FF" w:rsidRPr="006D59FF" w:rsidDel="00AB06C3">
            <w:rPr>
              <w:rFonts w:ascii="黑体" w:eastAsia="黑体" w:hAnsi="黑体"/>
              <w:bCs/>
              <w:rPrChange w:id="1036" w:author="Windows 用户" w:date="2019-10-06T17:24:00Z">
                <w:rPr>
                  <w:bCs/>
                </w:rPr>
              </w:rPrChange>
            </w:rPr>
            <w:delText>10</w:delText>
          </w:r>
        </w:del>
      </w:ins>
      <w:ins w:id="1037" w:author="Windows 用户" w:date="2019-10-06T17:26:00Z">
        <w:del w:id="1038" w:author="李 巧云" w:date="2019-10-07T13:46:00Z">
          <w:r w:rsidR="006D59FF" w:rsidDel="00AB06C3">
            <w:rPr>
              <w:rFonts w:ascii="黑体" w:eastAsia="黑体" w:hAnsi="黑体" w:hint="eastAsia"/>
              <w:bCs/>
            </w:rPr>
            <w:delText>分（）</w:delText>
          </w:r>
        </w:del>
      </w:ins>
    </w:p>
    <w:p w14:paraId="0D7FC342" w14:textId="739FCB7B" w:rsidR="00673EEE" w:rsidRPr="006D59FF" w:rsidRDefault="00673EEE" w:rsidP="00AF3F80">
      <w:pPr>
        <w:ind w:firstLine="420"/>
        <w:rPr>
          <w:rFonts w:ascii="黑体" w:eastAsia="黑体" w:hAnsi="黑体"/>
          <w:bCs/>
          <w:rPrChange w:id="1039" w:author="Windows 用户" w:date="2019-10-06T17:24:00Z">
            <w:rPr>
              <w:bCs/>
            </w:rPr>
          </w:rPrChange>
        </w:rPr>
      </w:pPr>
      <w:r w:rsidRPr="006D59FF">
        <w:rPr>
          <w:rFonts w:ascii="黑体" w:eastAsia="黑体" w:hAnsi="黑体" w:hint="eastAsia"/>
          <w:bCs/>
          <w:rPrChange w:id="1040" w:author="Windows 用户" w:date="2019-10-06T17:24:00Z">
            <w:rPr>
              <w:rFonts w:hint="eastAsia"/>
              <w:bCs/>
            </w:rPr>
          </w:rPrChange>
        </w:rPr>
        <w:t>简</w:t>
      </w:r>
      <w:ins w:id="1041" w:author="李 巧云" w:date="2019-10-07T13:49:00Z">
        <w:r w:rsidR="008C1847">
          <w:rPr>
            <w:rFonts w:ascii="黑体" w:eastAsia="黑体" w:hAnsi="黑体" w:hint="eastAsia"/>
            <w:bCs/>
          </w:rPr>
          <w:t>答</w:t>
        </w:r>
      </w:ins>
      <w:del w:id="1042" w:author="李 巧云" w:date="2019-10-07T13:49:00Z">
        <w:r w:rsidRPr="006D59FF" w:rsidDel="008C1847">
          <w:rPr>
            <w:rFonts w:ascii="黑体" w:eastAsia="黑体" w:hAnsi="黑体" w:hint="eastAsia"/>
            <w:bCs/>
            <w:rPrChange w:id="1043" w:author="Windows 用户" w:date="2019-10-06T17:24:00Z">
              <w:rPr>
                <w:rFonts w:hint="eastAsia"/>
                <w:bCs/>
              </w:rPr>
            </w:rPrChange>
          </w:rPr>
          <w:delText>单</w:delText>
        </w:r>
      </w:del>
      <w:r w:rsidRPr="006D59FF">
        <w:rPr>
          <w:rFonts w:ascii="黑体" w:eastAsia="黑体" w:hAnsi="黑体" w:hint="eastAsia"/>
          <w:bCs/>
          <w:rPrChange w:id="1044" w:author="Windows 用户" w:date="2019-10-06T17:24:00Z">
            <w:rPr>
              <w:rFonts w:hint="eastAsia"/>
              <w:bCs/>
            </w:rPr>
          </w:rPrChange>
        </w:rPr>
        <w:t>题</w:t>
      </w:r>
      <w:del w:id="1045" w:author="李 巧云" w:date="2019-10-07T13:51:00Z">
        <w:r w:rsidRPr="006D59FF" w:rsidDel="008C1847">
          <w:rPr>
            <w:rFonts w:ascii="黑体" w:eastAsia="黑体" w:hAnsi="黑体"/>
            <w:bCs/>
            <w:rPrChange w:id="1046" w:author="Windows 用户" w:date="2019-10-06T17:24:00Z">
              <w:rPr>
                <w:bCs/>
              </w:rPr>
            </w:rPrChange>
          </w:rPr>
          <w:delText>26%</w:delText>
        </w:r>
      </w:del>
      <w:ins w:id="1047" w:author="Windows 用户" w:date="2019-10-06T17:24:00Z">
        <w:del w:id="1048" w:author="李 巧云" w:date="2019-10-07T13:51:00Z">
          <w:r w:rsidR="006D59FF" w:rsidRPr="006D59FF" w:rsidDel="008C1847">
            <w:rPr>
              <w:rFonts w:ascii="黑体" w:eastAsia="黑体" w:hAnsi="黑体"/>
              <w:bCs/>
              <w:rPrChange w:id="1049" w:author="Windows 用户" w:date="2019-10-06T17:24:00Z">
                <w:rPr>
                  <w:bCs/>
                </w:rPr>
              </w:rPrChange>
            </w:rPr>
            <w:delText>50</w:delText>
          </w:r>
        </w:del>
      </w:ins>
      <w:ins w:id="1050" w:author="李 巧云" w:date="2019-10-07T13:51:00Z">
        <w:r w:rsidR="008C1847">
          <w:rPr>
            <w:rFonts w:ascii="黑体" w:eastAsia="黑体" w:hAnsi="黑体" w:hint="eastAsia"/>
            <w:bCs/>
          </w:rPr>
          <w:t>60</w:t>
        </w:r>
      </w:ins>
      <w:ins w:id="1051" w:author="Windows 用户" w:date="2019-10-06T17:27:00Z">
        <w:r w:rsidR="006D59FF">
          <w:rPr>
            <w:rFonts w:ascii="黑体" w:eastAsia="黑体" w:hAnsi="黑体" w:hint="eastAsia"/>
            <w:bCs/>
          </w:rPr>
          <w:t>分</w:t>
        </w:r>
        <w:del w:id="1052" w:author="李 巧云" w:date="2019-10-07T13:49:00Z">
          <w:r w:rsidR="006D59FF" w:rsidDel="008C1847">
            <w:rPr>
              <w:rFonts w:ascii="黑体" w:eastAsia="黑体" w:hAnsi="黑体" w:hint="eastAsia"/>
              <w:bCs/>
            </w:rPr>
            <w:delText>（8题）</w:delText>
          </w:r>
        </w:del>
      </w:ins>
    </w:p>
    <w:p w14:paraId="7818F7D6" w14:textId="2805BDB2" w:rsidR="00673EEE" w:rsidRPr="006D59FF" w:rsidRDefault="00673EEE" w:rsidP="00AF3F80">
      <w:pPr>
        <w:ind w:firstLine="420"/>
        <w:rPr>
          <w:rFonts w:ascii="黑体" w:eastAsia="黑体" w:hAnsi="黑体"/>
          <w:bCs/>
          <w:rPrChange w:id="1053" w:author="Windows 用户" w:date="2019-10-06T17:24:00Z">
            <w:rPr>
              <w:rFonts w:ascii="华文中宋" w:eastAsia="华文中宋" w:hAnsi="华文中宋"/>
              <w:bCs/>
            </w:rPr>
          </w:rPrChange>
        </w:rPr>
      </w:pPr>
      <w:r w:rsidRPr="006D59FF">
        <w:rPr>
          <w:rFonts w:ascii="黑体" w:eastAsia="黑体" w:hAnsi="黑体" w:hint="eastAsia"/>
          <w:bCs/>
          <w:rPrChange w:id="1054" w:author="Windows 用户" w:date="2019-10-06T17:24:00Z">
            <w:rPr>
              <w:rFonts w:hint="eastAsia"/>
              <w:bCs/>
            </w:rPr>
          </w:rPrChange>
        </w:rPr>
        <w:t>问答题</w:t>
      </w:r>
      <w:del w:id="1055" w:author="Windows 用户" w:date="2019-10-06T17:24:00Z">
        <w:r w:rsidRPr="006D59FF" w:rsidDel="006D59FF">
          <w:rPr>
            <w:rFonts w:ascii="黑体" w:eastAsia="黑体" w:hAnsi="黑体"/>
            <w:bCs/>
            <w:rPrChange w:id="1056" w:author="Windows 用户" w:date="2019-10-06T17:24:00Z">
              <w:rPr>
                <w:bCs/>
              </w:rPr>
            </w:rPrChange>
          </w:rPr>
          <w:delText>20%</w:delText>
        </w:r>
      </w:del>
      <w:ins w:id="1057" w:author="Windows 用户" w:date="2019-10-06T17:24:00Z">
        <w:r w:rsidR="006D59FF" w:rsidRPr="006D59FF">
          <w:rPr>
            <w:rFonts w:ascii="黑体" w:eastAsia="黑体" w:hAnsi="黑体"/>
            <w:bCs/>
            <w:rPrChange w:id="1058" w:author="Windows 用户" w:date="2019-10-06T17:24:00Z">
              <w:rPr>
                <w:bCs/>
              </w:rPr>
            </w:rPrChange>
          </w:rPr>
          <w:t>30</w:t>
        </w:r>
      </w:ins>
      <w:ins w:id="1059" w:author="Windows 用户" w:date="2019-10-06T17:27:00Z">
        <w:r w:rsidR="006D59FF">
          <w:rPr>
            <w:rFonts w:ascii="黑体" w:eastAsia="黑体" w:hAnsi="黑体" w:hint="eastAsia"/>
            <w:bCs/>
          </w:rPr>
          <w:t>分</w:t>
        </w:r>
        <w:del w:id="1060" w:author="李 巧云" w:date="2019-10-07T13:49:00Z">
          <w:r w:rsidR="006D59FF" w:rsidDel="008C1847">
            <w:rPr>
              <w:rFonts w:ascii="黑体" w:eastAsia="黑体" w:hAnsi="黑体" w:hint="eastAsia"/>
              <w:bCs/>
            </w:rPr>
            <w:delText>（每题15分，两题）</w:delText>
          </w:r>
        </w:del>
      </w:ins>
    </w:p>
    <w:p w14:paraId="531C8C79" w14:textId="4ACF0C5A" w:rsidR="001F5AB5" w:rsidDel="004D4BEF" w:rsidRDefault="001F5AB5" w:rsidP="001F5AB5">
      <w:pPr>
        <w:rPr>
          <w:del w:id="1061" w:author="Windows 用户" w:date="2019-10-06T17:28:00Z"/>
          <w:bCs/>
          <w:szCs w:val="21"/>
        </w:rPr>
      </w:pPr>
      <w:del w:id="1062" w:author="Windows 用户" w:date="2019-10-06T17:28:00Z">
        <w:r w:rsidRPr="005D7633" w:rsidDel="006D59FF">
          <w:rPr>
            <w:rFonts w:hint="eastAsia"/>
            <w:bCs/>
            <w:szCs w:val="21"/>
            <w:rPrChange w:id="1063" w:author="李 巧云" w:date="2019-10-07T14:00:00Z">
              <w:rPr>
                <w:rFonts w:hint="eastAsia"/>
                <w:bCs/>
              </w:rPr>
            </w:rPrChange>
          </w:rPr>
          <w:delText>单项选择题</w:delText>
        </w:r>
        <w:r w:rsidRPr="005D7633" w:rsidDel="006D59FF">
          <w:rPr>
            <w:bCs/>
            <w:szCs w:val="21"/>
            <w:rPrChange w:id="1064" w:author="李 巧云" w:date="2019-10-07T14:00:00Z">
              <w:rPr>
                <w:bCs/>
              </w:rPr>
            </w:rPrChange>
          </w:rPr>
          <w:delText>16</w:delText>
        </w:r>
        <w:r w:rsidRPr="005D7633" w:rsidDel="006D59FF">
          <w:rPr>
            <w:rFonts w:hint="eastAsia"/>
            <w:bCs/>
            <w:szCs w:val="21"/>
            <w:rPrChange w:id="1065" w:author="李 巧云" w:date="2019-10-07T14:00:00Z">
              <w:rPr>
                <w:rFonts w:hint="eastAsia"/>
                <w:bCs/>
              </w:rPr>
            </w:rPrChange>
          </w:rPr>
          <w:delText>分（</w:delText>
        </w:r>
        <w:r w:rsidRPr="005D7633" w:rsidDel="006D59FF">
          <w:rPr>
            <w:bCs/>
            <w:szCs w:val="21"/>
            <w:rPrChange w:id="1066" w:author="李 巧云" w:date="2019-10-07T14:00:00Z">
              <w:rPr>
                <w:bCs/>
              </w:rPr>
            </w:rPrChange>
          </w:rPr>
          <w:delText>16</w:delText>
        </w:r>
        <w:r w:rsidRPr="005D7633" w:rsidDel="006D59FF">
          <w:rPr>
            <w:rFonts w:hint="eastAsia"/>
            <w:bCs/>
            <w:szCs w:val="21"/>
            <w:rPrChange w:id="1067" w:author="李 巧云" w:date="2019-10-07T14:00:00Z">
              <w:rPr>
                <w:rFonts w:hint="eastAsia"/>
                <w:bCs/>
              </w:rPr>
            </w:rPrChange>
          </w:rPr>
          <w:delText>小题，每小题</w:delText>
        </w:r>
        <w:r w:rsidRPr="005D7633" w:rsidDel="006D59FF">
          <w:rPr>
            <w:bCs/>
            <w:szCs w:val="21"/>
            <w:rPrChange w:id="1068" w:author="李 巧云" w:date="2019-10-07T14:00:00Z">
              <w:rPr>
                <w:bCs/>
              </w:rPr>
            </w:rPrChange>
          </w:rPr>
          <w:delText>1</w:delText>
        </w:r>
        <w:r w:rsidRPr="005D7633" w:rsidDel="006D59FF">
          <w:rPr>
            <w:rFonts w:hint="eastAsia"/>
            <w:bCs/>
            <w:szCs w:val="21"/>
            <w:rPrChange w:id="1069" w:author="李 巧云" w:date="2019-10-07T14:00:00Z">
              <w:rPr>
                <w:rFonts w:hint="eastAsia"/>
                <w:bCs/>
              </w:rPr>
            </w:rPrChange>
          </w:rPr>
          <w:delText>分）</w:delText>
        </w:r>
      </w:del>
    </w:p>
    <w:p w14:paraId="0419C499" w14:textId="77777777" w:rsidR="004D4BEF" w:rsidRPr="005D7633" w:rsidRDefault="004D4BEF" w:rsidP="00673EEE">
      <w:pPr>
        <w:ind w:firstLineChars="200" w:firstLine="420"/>
        <w:rPr>
          <w:ins w:id="1070" w:author="李 巧云" w:date="2019-10-07T14:01:00Z"/>
          <w:bCs/>
          <w:szCs w:val="21"/>
          <w:rPrChange w:id="1071" w:author="李 巧云" w:date="2019-10-07T14:00:00Z">
            <w:rPr>
              <w:ins w:id="1072" w:author="李 巧云" w:date="2019-10-07T14:01:00Z"/>
              <w:bCs/>
            </w:rPr>
          </w:rPrChange>
        </w:rPr>
      </w:pPr>
    </w:p>
    <w:p w14:paraId="0945E763" w14:textId="2DD0EA7F" w:rsidR="001F5AB5" w:rsidRPr="005D7633" w:rsidDel="006D59FF" w:rsidRDefault="001F5AB5" w:rsidP="001F5AB5">
      <w:pPr>
        <w:rPr>
          <w:del w:id="1073" w:author="Windows 用户" w:date="2019-10-06T17:28:00Z"/>
          <w:bCs/>
          <w:szCs w:val="21"/>
          <w:rPrChange w:id="1074" w:author="李 巧云" w:date="2019-10-07T14:00:00Z">
            <w:rPr>
              <w:del w:id="1075" w:author="Windows 用户" w:date="2019-10-06T17:28:00Z"/>
              <w:bCs/>
            </w:rPr>
          </w:rPrChange>
        </w:rPr>
      </w:pPr>
      <w:del w:id="1076" w:author="Windows 用户" w:date="2019-10-06T17:28:00Z">
        <w:r w:rsidRPr="005D7633" w:rsidDel="006D59FF">
          <w:rPr>
            <w:rFonts w:hint="eastAsia"/>
            <w:bCs/>
            <w:szCs w:val="21"/>
            <w:rPrChange w:id="1077" w:author="李 巧云" w:date="2019-10-07T14:00:00Z">
              <w:rPr>
                <w:rFonts w:hint="eastAsia"/>
                <w:bCs/>
              </w:rPr>
            </w:rPrChange>
          </w:rPr>
          <w:lastRenderedPageBreak/>
          <w:delText xml:space="preserve">　　多项选择题</w:delText>
        </w:r>
        <w:r w:rsidRPr="005D7633" w:rsidDel="006D59FF">
          <w:rPr>
            <w:bCs/>
            <w:szCs w:val="21"/>
            <w:rPrChange w:id="1078" w:author="李 巧云" w:date="2019-10-07T14:00:00Z">
              <w:rPr>
                <w:bCs/>
              </w:rPr>
            </w:rPrChange>
          </w:rPr>
          <w:delText>34</w:delText>
        </w:r>
        <w:r w:rsidRPr="005D7633" w:rsidDel="006D59FF">
          <w:rPr>
            <w:rFonts w:hint="eastAsia"/>
            <w:bCs/>
            <w:szCs w:val="21"/>
            <w:rPrChange w:id="1079" w:author="李 巧云" w:date="2019-10-07T14:00:00Z">
              <w:rPr>
                <w:rFonts w:hint="eastAsia"/>
                <w:bCs/>
              </w:rPr>
            </w:rPrChange>
          </w:rPr>
          <w:delText>分（</w:delText>
        </w:r>
        <w:r w:rsidRPr="005D7633" w:rsidDel="006D59FF">
          <w:rPr>
            <w:bCs/>
            <w:szCs w:val="21"/>
            <w:rPrChange w:id="1080" w:author="李 巧云" w:date="2019-10-07T14:00:00Z">
              <w:rPr>
                <w:bCs/>
              </w:rPr>
            </w:rPrChange>
          </w:rPr>
          <w:delText>17</w:delText>
        </w:r>
        <w:r w:rsidRPr="005D7633" w:rsidDel="006D59FF">
          <w:rPr>
            <w:rFonts w:hint="eastAsia"/>
            <w:bCs/>
            <w:szCs w:val="21"/>
            <w:rPrChange w:id="1081" w:author="李 巧云" w:date="2019-10-07T14:00:00Z">
              <w:rPr>
                <w:rFonts w:hint="eastAsia"/>
                <w:bCs/>
              </w:rPr>
            </w:rPrChange>
          </w:rPr>
          <w:delText>小题，每小题</w:delText>
        </w:r>
        <w:r w:rsidRPr="005D7633" w:rsidDel="006D59FF">
          <w:rPr>
            <w:bCs/>
            <w:szCs w:val="21"/>
            <w:rPrChange w:id="1082" w:author="李 巧云" w:date="2019-10-07T14:00:00Z">
              <w:rPr>
                <w:bCs/>
              </w:rPr>
            </w:rPrChange>
          </w:rPr>
          <w:delText>2</w:delText>
        </w:r>
        <w:r w:rsidRPr="005D7633" w:rsidDel="006D59FF">
          <w:rPr>
            <w:rFonts w:hint="eastAsia"/>
            <w:bCs/>
            <w:szCs w:val="21"/>
            <w:rPrChange w:id="1083" w:author="李 巧云" w:date="2019-10-07T14:00:00Z">
              <w:rPr>
                <w:rFonts w:hint="eastAsia"/>
                <w:bCs/>
              </w:rPr>
            </w:rPrChange>
          </w:rPr>
          <w:delText>分）</w:delText>
        </w:r>
      </w:del>
    </w:p>
    <w:p w14:paraId="59CA63E1" w14:textId="26BEEB57" w:rsidR="001F5AB5" w:rsidRPr="005D7633" w:rsidDel="006D59FF" w:rsidRDefault="001F5AB5" w:rsidP="001F5AB5">
      <w:pPr>
        <w:rPr>
          <w:del w:id="1084" w:author="Windows 用户" w:date="2019-10-06T17:28:00Z"/>
          <w:bCs/>
          <w:szCs w:val="21"/>
          <w:rPrChange w:id="1085" w:author="李 巧云" w:date="2019-10-07T14:00:00Z">
            <w:rPr>
              <w:del w:id="1086" w:author="Windows 用户" w:date="2019-10-06T17:28:00Z"/>
              <w:bCs/>
            </w:rPr>
          </w:rPrChange>
        </w:rPr>
      </w:pPr>
      <w:del w:id="1087" w:author="Windows 用户" w:date="2019-10-06T17:28:00Z">
        <w:r w:rsidRPr="005D7633" w:rsidDel="006D59FF">
          <w:rPr>
            <w:rFonts w:hint="eastAsia"/>
            <w:bCs/>
            <w:szCs w:val="21"/>
            <w:rPrChange w:id="1088" w:author="李 巧云" w:date="2019-10-07T14:00:00Z">
              <w:rPr>
                <w:rFonts w:hint="eastAsia"/>
                <w:bCs/>
              </w:rPr>
            </w:rPrChange>
          </w:rPr>
          <w:delText xml:space="preserve">　　分析题</w:delText>
        </w:r>
        <w:r w:rsidRPr="005D7633" w:rsidDel="006D59FF">
          <w:rPr>
            <w:bCs/>
            <w:szCs w:val="21"/>
            <w:rPrChange w:id="1089" w:author="李 巧云" w:date="2019-10-07T14:00:00Z">
              <w:rPr>
                <w:bCs/>
              </w:rPr>
            </w:rPrChange>
          </w:rPr>
          <w:delText>50</w:delText>
        </w:r>
        <w:r w:rsidRPr="005D7633" w:rsidDel="006D59FF">
          <w:rPr>
            <w:rFonts w:hint="eastAsia"/>
            <w:bCs/>
            <w:szCs w:val="21"/>
            <w:rPrChange w:id="1090" w:author="李 巧云" w:date="2019-10-07T14:00:00Z">
              <w:rPr>
                <w:rFonts w:hint="eastAsia"/>
                <w:bCs/>
              </w:rPr>
            </w:rPrChange>
          </w:rPr>
          <w:delText>分</w:delText>
        </w:r>
      </w:del>
    </w:p>
    <w:p w14:paraId="6E02D037" w14:textId="0FF4BCF8" w:rsidR="00A557AB" w:rsidRPr="005D7633" w:rsidRDefault="001F5AB5" w:rsidP="001F5AB5">
      <w:pPr>
        <w:rPr>
          <w:ins w:id="1091" w:author="Windows 用户" w:date="2019-10-03T18:30:00Z"/>
          <w:rFonts w:ascii="黑体" w:eastAsia="黑体" w:hAnsi="黑体"/>
          <w:szCs w:val="21"/>
          <w:rPrChange w:id="1092" w:author="李 巧云" w:date="2019-10-07T14:00:00Z">
            <w:rPr>
              <w:ins w:id="1093" w:author="Windows 用户" w:date="2019-10-03T18:30:00Z"/>
              <w:rFonts w:ascii="黑体" w:eastAsia="黑体" w:hAnsi="黑体"/>
            </w:rPr>
          </w:rPrChange>
        </w:rPr>
      </w:pPr>
      <w:r w:rsidRPr="005D7633">
        <w:rPr>
          <w:rFonts w:ascii="黑体" w:eastAsia="黑体" w:hAnsi="黑体" w:hint="eastAsia"/>
          <w:szCs w:val="21"/>
          <w:rPrChange w:id="1094" w:author="李 巧云" w:date="2019-10-07T14:00:00Z">
            <w:rPr>
              <w:rFonts w:ascii="黑体" w:eastAsia="黑体" w:hAnsi="黑体" w:hint="eastAsia"/>
            </w:rPr>
          </w:rPrChange>
        </w:rPr>
        <w:t>Ⅳ</w:t>
      </w:r>
      <w:r w:rsidRPr="005D7633">
        <w:rPr>
          <w:rFonts w:ascii="黑体" w:eastAsia="黑体" w:hAnsi="黑体"/>
          <w:szCs w:val="21"/>
          <w:rPrChange w:id="1095" w:author="李 巧云" w:date="2019-10-07T14:00:00Z">
            <w:rPr>
              <w:rFonts w:ascii="黑体" w:eastAsia="黑体" w:hAnsi="黑体"/>
            </w:rPr>
          </w:rPrChange>
        </w:rPr>
        <w:t>．</w:t>
      </w:r>
      <w:ins w:id="1096" w:author="Windows 用户" w:date="2019-10-03T20:49:00Z">
        <w:r w:rsidR="00D72DB4" w:rsidRPr="005D7633">
          <w:rPr>
            <w:rFonts w:ascii="黑体" w:eastAsia="黑体" w:hAnsi="黑体" w:hint="eastAsia"/>
            <w:szCs w:val="21"/>
            <w:rPrChange w:id="1097" w:author="李 巧云" w:date="2019-10-07T14:00:00Z">
              <w:rPr>
                <w:rFonts w:ascii="黑体" w:eastAsia="黑体" w:hAnsi="黑体" w:hint="eastAsia"/>
              </w:rPr>
            </w:rPrChange>
          </w:rPr>
          <w:t>考试</w:t>
        </w:r>
      </w:ins>
      <w:del w:id="1098" w:author="Windows 用户" w:date="2019-10-03T20:49:00Z">
        <w:r w:rsidRPr="005D7633" w:rsidDel="00D72DB4">
          <w:rPr>
            <w:rFonts w:ascii="黑体" w:eastAsia="黑体" w:hAnsi="黑体"/>
            <w:szCs w:val="21"/>
            <w:rPrChange w:id="1099" w:author="李 巧云" w:date="2019-10-07T14:00:00Z">
              <w:rPr>
                <w:rFonts w:ascii="黑体" w:eastAsia="黑体" w:hAnsi="黑体"/>
              </w:rPr>
            </w:rPrChange>
          </w:rPr>
          <w:delText>考查</w:delText>
        </w:r>
      </w:del>
      <w:r w:rsidRPr="005D7633">
        <w:rPr>
          <w:rFonts w:ascii="黑体" w:eastAsia="黑体" w:hAnsi="黑体"/>
          <w:szCs w:val="21"/>
          <w:rPrChange w:id="1100" w:author="李 巧云" w:date="2019-10-07T14:00:00Z">
            <w:rPr>
              <w:rFonts w:ascii="黑体" w:eastAsia="黑体" w:hAnsi="黑体"/>
            </w:rPr>
          </w:rPrChange>
        </w:rPr>
        <w:t>内容</w:t>
      </w:r>
    </w:p>
    <w:p w14:paraId="38DFCDEC" w14:textId="68CD50BE" w:rsidR="002008A4" w:rsidRDefault="002008A4" w:rsidP="001F5AB5">
      <w:pPr>
        <w:rPr>
          <w:rFonts w:ascii="黑体" w:eastAsia="黑体" w:hAnsi="黑体"/>
        </w:rPr>
      </w:pPr>
      <w:ins w:id="1101" w:author="Windows 用户" w:date="2019-10-03T18:31:00Z">
        <w:r>
          <w:rPr>
            <w:rFonts w:ascii="黑体" w:eastAsia="黑体" w:hAnsi="黑体" w:hint="eastAsia"/>
          </w:rPr>
          <w:t>（一）</w:t>
        </w:r>
      </w:ins>
      <w:ins w:id="1102" w:author="Windows 用户" w:date="2019-10-03T18:32:00Z">
        <w:r w:rsidRPr="00A557AB">
          <w:rPr>
            <w:rFonts w:ascii="黑体" w:eastAsia="黑体" w:hAnsi="黑体" w:hint="eastAsia"/>
          </w:rPr>
          <w:t>植物</w:t>
        </w:r>
        <w:del w:id="1103" w:author="李 巧云" w:date="2019-10-04T21:13:00Z">
          <w:r w:rsidRPr="00A557AB" w:rsidDel="00A65B01">
            <w:rPr>
              <w:rFonts w:ascii="黑体" w:eastAsia="黑体" w:hAnsi="黑体" w:hint="eastAsia"/>
            </w:rPr>
            <w:delText>的</w:delText>
          </w:r>
        </w:del>
        <w:r w:rsidRPr="00A557AB">
          <w:rPr>
            <w:rFonts w:ascii="黑体" w:eastAsia="黑体" w:hAnsi="黑体" w:hint="eastAsia"/>
          </w:rPr>
          <w:t>细胞</w:t>
        </w:r>
      </w:ins>
    </w:p>
    <w:p w14:paraId="0C73BF02" w14:textId="2AFF0EAC" w:rsidR="002008A4" w:rsidRPr="002008A4" w:rsidDel="002008A4" w:rsidRDefault="00A557AB">
      <w:pPr>
        <w:pStyle w:val="ae"/>
        <w:ind w:left="720" w:firstLineChars="0" w:firstLine="0"/>
        <w:rPr>
          <w:del w:id="1104" w:author="Windows 用户" w:date="2019-10-03T18:32:00Z"/>
          <w:rFonts w:ascii="黑体" w:eastAsia="黑体" w:hAnsi="黑体"/>
          <w:rPrChange w:id="1105" w:author="Windows 用户" w:date="2019-10-03T18:29:00Z">
            <w:rPr>
              <w:del w:id="1106" w:author="Windows 用户" w:date="2019-10-03T18:32:00Z"/>
            </w:rPr>
          </w:rPrChange>
        </w:rPr>
        <w:pPrChange w:id="1107" w:author="Windows 用户" w:date="2019-10-03T18:32:00Z">
          <w:pPr>
            <w:pStyle w:val="ae"/>
            <w:numPr>
              <w:numId w:val="13"/>
            </w:numPr>
            <w:ind w:left="720" w:firstLineChars="0" w:hanging="720"/>
          </w:pPr>
        </w:pPrChange>
      </w:pPr>
      <w:del w:id="1108" w:author="Windows 用户" w:date="2019-10-03T18:32:00Z">
        <w:r w:rsidRPr="00A557AB" w:rsidDel="002008A4">
          <w:rPr>
            <w:rFonts w:ascii="黑体" w:eastAsia="黑体" w:hAnsi="黑体" w:hint="eastAsia"/>
          </w:rPr>
          <w:delText>植物的细胞与组织</w:delText>
        </w:r>
      </w:del>
    </w:p>
    <w:p w14:paraId="6EB1FB78" w14:textId="08927176" w:rsidR="00A557AB" w:rsidRPr="00A557AB" w:rsidRDefault="00A557AB" w:rsidP="00A557AB">
      <w:pPr>
        <w:ind w:firstLineChars="300" w:firstLine="630"/>
        <w:rPr>
          <w:rFonts w:ascii="黑体" w:eastAsia="黑体" w:hAnsi="黑体"/>
        </w:rPr>
      </w:pPr>
      <w:r w:rsidRPr="00A557AB">
        <w:rPr>
          <w:rFonts w:ascii="黑体" w:eastAsia="黑体" w:hAnsi="黑体"/>
        </w:rPr>
        <w:t>1.</w:t>
      </w:r>
      <w:ins w:id="1109" w:author="李 巧云" w:date="2019-10-04T21:26:00Z">
        <w:r w:rsidR="00E03745">
          <w:rPr>
            <w:rFonts w:ascii="黑体" w:eastAsia="黑体" w:hAnsi="黑体"/>
          </w:rPr>
          <w:t xml:space="preserve"> </w:t>
        </w:r>
      </w:ins>
      <w:del w:id="1110" w:author="Windows 用户" w:date="2019-10-03T20:49:00Z">
        <w:r w:rsidRPr="00A557AB" w:rsidDel="00D72DB4">
          <w:rPr>
            <w:rFonts w:ascii="黑体" w:eastAsia="黑体" w:hAnsi="黑体"/>
          </w:rPr>
          <w:delText> </w:delText>
        </w:r>
      </w:del>
      <w:r w:rsidRPr="00A557AB">
        <w:rPr>
          <w:rFonts w:ascii="黑体" w:eastAsia="黑体" w:hAnsi="黑体" w:hint="eastAsia"/>
        </w:rPr>
        <w:t>植物细胞的发现、基本形状、结构与功能</w:t>
      </w:r>
      <w:ins w:id="1111" w:author="Windows 用户" w:date="2019-10-06T14:18:00Z">
        <w:r w:rsidR="005001E1">
          <w:rPr>
            <w:rFonts w:ascii="黑体" w:eastAsia="黑体" w:hAnsi="黑体" w:hint="eastAsia"/>
          </w:rPr>
          <w:t>。</w:t>
        </w:r>
      </w:ins>
      <w:del w:id="1112" w:author="Windows 用户" w:date="2019-10-06T14:18:00Z">
        <w:r w:rsidRPr="00A557AB" w:rsidDel="005001E1">
          <w:rPr>
            <w:rFonts w:ascii="黑体" w:eastAsia="黑体" w:hAnsi="黑体" w:hint="eastAsia"/>
          </w:rPr>
          <w:delText>；</w:delText>
        </w:r>
      </w:del>
      <w:ins w:id="1113" w:author="Windows 用户" w:date="2019-10-06T14:18:00Z">
        <w:r w:rsidR="005001E1" w:rsidRPr="00A557AB" w:rsidDel="005001E1">
          <w:rPr>
            <w:rFonts w:ascii="黑体" w:eastAsia="黑体" w:hAnsi="黑体" w:hint="eastAsia"/>
          </w:rPr>
          <w:t xml:space="preserve"> </w:t>
        </w:r>
      </w:ins>
      <w:del w:id="1114" w:author="Windows 用户" w:date="2019-10-06T14:18:00Z">
        <w:r w:rsidRPr="00A557AB" w:rsidDel="005001E1">
          <w:rPr>
            <w:rFonts w:ascii="黑体" w:eastAsia="黑体" w:hAnsi="黑体" w:hint="eastAsia"/>
          </w:rPr>
          <w:delText>原核细胞与真核细胞的区别。</w:delText>
        </w:r>
      </w:del>
    </w:p>
    <w:p w14:paraId="108D6E9E" w14:textId="32DAAF11" w:rsidR="00A65B01" w:rsidRDefault="00A557AB" w:rsidP="00A557AB">
      <w:pPr>
        <w:ind w:firstLineChars="300" w:firstLine="630"/>
        <w:rPr>
          <w:ins w:id="1115" w:author="李 巧云" w:date="2019-10-04T21:13:00Z"/>
          <w:rFonts w:ascii="黑体" w:eastAsia="黑体" w:hAnsi="黑体"/>
        </w:rPr>
      </w:pPr>
      <w:r w:rsidRPr="00A557AB">
        <w:rPr>
          <w:rFonts w:ascii="黑体" w:eastAsia="黑体" w:hAnsi="黑体"/>
        </w:rPr>
        <w:t>2.</w:t>
      </w:r>
      <w:ins w:id="1116" w:author="李 巧云" w:date="2019-10-04T21:26:00Z">
        <w:r w:rsidR="00E03745">
          <w:rPr>
            <w:rFonts w:ascii="黑体" w:eastAsia="黑体" w:hAnsi="黑体"/>
          </w:rPr>
          <w:t xml:space="preserve"> </w:t>
        </w:r>
      </w:ins>
      <w:del w:id="1117" w:author="Windows 用户" w:date="2019-10-03T20:49:00Z">
        <w:r w:rsidRPr="00A557AB" w:rsidDel="00D72DB4">
          <w:rPr>
            <w:rFonts w:ascii="黑体" w:eastAsia="黑体" w:hAnsi="黑体"/>
          </w:rPr>
          <w:delText> </w:delText>
        </w:r>
      </w:del>
      <w:r w:rsidRPr="00A557AB">
        <w:rPr>
          <w:rFonts w:ascii="黑体" w:eastAsia="黑体" w:hAnsi="黑体" w:hint="eastAsia"/>
        </w:rPr>
        <w:t>植物细胞分裂的方式</w:t>
      </w:r>
      <w:del w:id="1118" w:author="李 巧云" w:date="2019-10-04T21:13:00Z">
        <w:r w:rsidRPr="00A557AB" w:rsidDel="00A65B01">
          <w:rPr>
            <w:rFonts w:ascii="黑体" w:eastAsia="黑体" w:hAnsi="黑体" w:hint="eastAsia"/>
          </w:rPr>
          <w:delText>；</w:delText>
        </w:r>
      </w:del>
      <w:ins w:id="1119" w:author="李 巧云" w:date="2019-10-04T21:13:00Z">
        <w:r w:rsidR="00A65B01">
          <w:rPr>
            <w:rFonts w:ascii="黑体" w:eastAsia="黑体" w:hAnsi="黑体" w:hint="eastAsia"/>
          </w:rPr>
          <w:t>。</w:t>
        </w:r>
      </w:ins>
    </w:p>
    <w:p w14:paraId="2A7530CD" w14:textId="0A7AEB15" w:rsidR="00A557AB" w:rsidRDefault="00A65B01" w:rsidP="00A557AB">
      <w:pPr>
        <w:ind w:firstLineChars="300" w:firstLine="630"/>
        <w:rPr>
          <w:ins w:id="1120" w:author="Windows 用户" w:date="2019-10-03T18:37:00Z"/>
          <w:rFonts w:ascii="黑体" w:eastAsia="黑体" w:hAnsi="黑体"/>
        </w:rPr>
      </w:pPr>
      <w:ins w:id="1121" w:author="李 巧云" w:date="2019-10-04T21:13:00Z">
        <w:r>
          <w:rPr>
            <w:rFonts w:ascii="黑体" w:eastAsia="黑体" w:hAnsi="黑体" w:hint="eastAsia"/>
          </w:rPr>
          <w:t>3.</w:t>
        </w:r>
      </w:ins>
      <w:ins w:id="1122" w:author="李 巧云" w:date="2019-10-04T21:26:00Z">
        <w:r w:rsidR="00E03745">
          <w:rPr>
            <w:rFonts w:ascii="黑体" w:eastAsia="黑体" w:hAnsi="黑体"/>
          </w:rPr>
          <w:t xml:space="preserve"> </w:t>
        </w:r>
      </w:ins>
      <w:r w:rsidR="00A557AB" w:rsidRPr="00A557AB">
        <w:rPr>
          <w:rFonts w:ascii="黑体" w:eastAsia="黑体" w:hAnsi="黑体" w:hint="eastAsia"/>
        </w:rPr>
        <w:t>植物细胞的生长与分化。</w:t>
      </w:r>
    </w:p>
    <w:p w14:paraId="37B69370" w14:textId="151DF517" w:rsidR="002C0930" w:rsidRDefault="002C0930">
      <w:pPr>
        <w:rPr>
          <w:ins w:id="1123" w:author="Windows 用户" w:date="2019-10-03T18:38:00Z"/>
          <w:rFonts w:ascii="黑体" w:eastAsia="黑体" w:hAnsi="黑体"/>
        </w:rPr>
        <w:pPrChange w:id="1124" w:author="Windows 用户" w:date="2019-10-03T18:37:00Z">
          <w:pPr>
            <w:ind w:firstLineChars="300" w:firstLine="630"/>
          </w:pPr>
        </w:pPrChange>
      </w:pPr>
      <w:ins w:id="1125" w:author="Windows 用户" w:date="2019-10-03T18:37:00Z">
        <w:r>
          <w:rPr>
            <w:rFonts w:ascii="黑体" w:eastAsia="黑体" w:hAnsi="黑体" w:hint="eastAsia"/>
          </w:rPr>
          <w:t>（</w:t>
        </w:r>
      </w:ins>
      <w:ins w:id="1126" w:author="Windows 用户" w:date="2019-10-03T18:38:00Z">
        <w:r>
          <w:rPr>
            <w:rFonts w:ascii="黑体" w:eastAsia="黑体" w:hAnsi="黑体" w:hint="eastAsia"/>
          </w:rPr>
          <w:t>二</w:t>
        </w:r>
      </w:ins>
      <w:ins w:id="1127" w:author="Windows 用户" w:date="2019-10-03T18:37:00Z">
        <w:r>
          <w:rPr>
            <w:rFonts w:ascii="黑体" w:eastAsia="黑体" w:hAnsi="黑体" w:hint="eastAsia"/>
          </w:rPr>
          <w:t>）</w:t>
        </w:r>
      </w:ins>
      <w:ins w:id="1128" w:author="Windows 用户" w:date="2019-10-03T18:38:00Z">
        <w:r>
          <w:rPr>
            <w:rFonts w:ascii="黑体" w:eastAsia="黑体" w:hAnsi="黑体" w:hint="eastAsia"/>
          </w:rPr>
          <w:t>种子和幼苗</w:t>
        </w:r>
      </w:ins>
    </w:p>
    <w:p w14:paraId="32BD0138" w14:textId="2899382E" w:rsidR="002C0930" w:rsidRDefault="002C0930">
      <w:pPr>
        <w:ind w:firstLineChars="300" w:firstLine="630"/>
        <w:rPr>
          <w:ins w:id="1129" w:author="Windows 用户" w:date="2019-10-03T18:40:00Z"/>
          <w:rFonts w:ascii="黑体" w:eastAsia="黑体" w:hAnsi="黑体"/>
        </w:rPr>
      </w:pPr>
      <w:ins w:id="1130" w:author="Windows 用户" w:date="2019-10-03T18:38:00Z">
        <w:r>
          <w:rPr>
            <w:rFonts w:ascii="黑体" w:eastAsia="黑体" w:hAnsi="黑体" w:hint="eastAsia"/>
          </w:rPr>
          <w:t>1.</w:t>
        </w:r>
      </w:ins>
      <w:ins w:id="1131" w:author="李 巧云" w:date="2019-10-04T21:26:00Z">
        <w:r w:rsidR="00E03745">
          <w:rPr>
            <w:rFonts w:ascii="黑体" w:eastAsia="黑体" w:hAnsi="黑体"/>
          </w:rPr>
          <w:t xml:space="preserve"> </w:t>
        </w:r>
      </w:ins>
      <w:ins w:id="1132" w:author="Windows 用户" w:date="2019-10-03T18:38:00Z">
        <w:r w:rsidRPr="00A557AB">
          <w:rPr>
            <w:rFonts w:ascii="黑体" w:eastAsia="黑体" w:hAnsi="黑体" w:hint="eastAsia"/>
          </w:rPr>
          <w:t>种子的结构与类型</w:t>
        </w:r>
        <w:del w:id="1133" w:author="李 巧云" w:date="2019-10-04T21:14:00Z">
          <w:r w:rsidRPr="00A557AB" w:rsidDel="00A65B01">
            <w:rPr>
              <w:rFonts w:ascii="黑体" w:eastAsia="黑体" w:hAnsi="黑体" w:hint="eastAsia"/>
            </w:rPr>
            <w:delText>；</w:delText>
          </w:r>
        </w:del>
      </w:ins>
      <w:ins w:id="1134" w:author="李 巧云" w:date="2019-10-04T21:14:00Z">
        <w:r w:rsidR="00A65B01">
          <w:rPr>
            <w:rFonts w:ascii="黑体" w:eastAsia="黑体" w:hAnsi="黑体" w:hint="eastAsia"/>
          </w:rPr>
          <w:t>。</w:t>
        </w:r>
      </w:ins>
    </w:p>
    <w:p w14:paraId="395034B2" w14:textId="190D155B" w:rsidR="002C0930" w:rsidRDefault="002C0930">
      <w:pPr>
        <w:ind w:firstLineChars="300" w:firstLine="630"/>
        <w:rPr>
          <w:ins w:id="1135" w:author="Windows 用户" w:date="2019-10-03T18:33:00Z"/>
          <w:rFonts w:ascii="黑体" w:eastAsia="黑体" w:hAnsi="黑体"/>
        </w:rPr>
      </w:pPr>
      <w:ins w:id="1136" w:author="Windows 用户" w:date="2019-10-03T18:41:00Z">
        <w:r>
          <w:rPr>
            <w:rFonts w:ascii="黑体" w:eastAsia="黑体" w:hAnsi="黑体" w:hint="eastAsia"/>
          </w:rPr>
          <w:t>2.</w:t>
        </w:r>
      </w:ins>
      <w:ins w:id="1137" w:author="李 巧云" w:date="2019-10-04T21:26:00Z">
        <w:r w:rsidR="00E03745">
          <w:rPr>
            <w:rFonts w:ascii="黑体" w:eastAsia="黑体" w:hAnsi="黑体"/>
          </w:rPr>
          <w:t xml:space="preserve"> </w:t>
        </w:r>
      </w:ins>
      <w:ins w:id="1138" w:author="Windows 用户" w:date="2019-10-03T18:38:00Z">
        <w:r w:rsidRPr="00A557AB">
          <w:rPr>
            <w:rFonts w:ascii="黑体" w:eastAsia="黑体" w:hAnsi="黑体" w:hint="eastAsia"/>
          </w:rPr>
          <w:t>种子萌发的条件、过程与幼苗的形成过程。</w:t>
        </w:r>
      </w:ins>
    </w:p>
    <w:p w14:paraId="2BC36344" w14:textId="1333590A" w:rsidR="002C0930" w:rsidRDefault="002008A4">
      <w:pPr>
        <w:rPr>
          <w:ins w:id="1139" w:author="Windows 用户" w:date="2019-10-03T18:36:00Z"/>
          <w:rFonts w:ascii="黑体" w:eastAsia="黑体" w:hAnsi="黑体"/>
        </w:rPr>
        <w:pPrChange w:id="1140" w:author="Windows 用户" w:date="2019-10-03T18:33:00Z">
          <w:pPr>
            <w:ind w:firstLineChars="300" w:firstLine="630"/>
          </w:pPr>
        </w:pPrChange>
      </w:pPr>
      <w:ins w:id="1141" w:author="Windows 用户" w:date="2019-10-03T18:33:00Z">
        <w:r>
          <w:rPr>
            <w:rFonts w:ascii="黑体" w:eastAsia="黑体" w:hAnsi="黑体" w:hint="eastAsia"/>
          </w:rPr>
          <w:t>（</w:t>
        </w:r>
      </w:ins>
      <w:ins w:id="1142" w:author="Windows 用户" w:date="2019-10-03T18:42:00Z">
        <w:r w:rsidR="002C0930">
          <w:rPr>
            <w:rFonts w:ascii="黑体" w:eastAsia="黑体" w:hAnsi="黑体" w:hint="eastAsia"/>
          </w:rPr>
          <w:t>三</w:t>
        </w:r>
      </w:ins>
      <w:ins w:id="1143" w:author="Windows 用户" w:date="2019-10-03T18:33:00Z">
        <w:r>
          <w:rPr>
            <w:rFonts w:ascii="黑体" w:eastAsia="黑体" w:hAnsi="黑体" w:hint="eastAsia"/>
          </w:rPr>
          <w:t>）</w:t>
        </w:r>
      </w:ins>
      <w:ins w:id="1144" w:author="Windows 用户" w:date="2019-10-03T18:36:00Z">
        <w:r w:rsidR="002C0930">
          <w:rPr>
            <w:rFonts w:ascii="黑体" w:eastAsia="黑体" w:hAnsi="黑体" w:hint="eastAsia"/>
          </w:rPr>
          <w:t>植物组织</w:t>
        </w:r>
      </w:ins>
    </w:p>
    <w:p w14:paraId="4FE06A64" w14:textId="28BCBDE7" w:rsidR="002008A4" w:rsidRDefault="002008A4">
      <w:pPr>
        <w:ind w:firstLineChars="300" w:firstLine="630"/>
        <w:rPr>
          <w:rFonts w:ascii="黑体" w:eastAsia="黑体" w:hAnsi="黑体"/>
        </w:rPr>
      </w:pPr>
      <w:ins w:id="1145" w:author="Windows 用户" w:date="2019-10-03T18:33:00Z">
        <w:r>
          <w:rPr>
            <w:rFonts w:ascii="黑体" w:eastAsia="黑体" w:hAnsi="黑体" w:hint="eastAsia"/>
          </w:rPr>
          <w:t>1.</w:t>
        </w:r>
        <w:r w:rsidRPr="002008A4">
          <w:rPr>
            <w:rFonts w:ascii="黑体" w:eastAsia="黑体" w:hAnsi="黑体" w:hint="eastAsia"/>
          </w:rPr>
          <w:t xml:space="preserve"> </w:t>
        </w:r>
        <w:r w:rsidRPr="00A557AB">
          <w:rPr>
            <w:rFonts w:ascii="黑体" w:eastAsia="黑体" w:hAnsi="黑体" w:hint="eastAsia"/>
          </w:rPr>
          <w:t>植物的组织类型及其作用</w:t>
        </w:r>
      </w:ins>
      <w:ins w:id="1146" w:author="Windows 用户" w:date="2019-10-03T18:37:00Z">
        <w:r w:rsidR="002C0930">
          <w:rPr>
            <w:rFonts w:ascii="黑体" w:eastAsia="黑体" w:hAnsi="黑体" w:hint="eastAsia"/>
          </w:rPr>
          <w:t>。</w:t>
        </w:r>
      </w:ins>
    </w:p>
    <w:p w14:paraId="3A15B1A8" w14:textId="4D8D7F7E" w:rsidR="00A557AB" w:rsidRDefault="00A557AB" w:rsidP="00A557AB">
      <w:pPr>
        <w:ind w:firstLineChars="300" w:firstLine="630"/>
        <w:rPr>
          <w:ins w:id="1147" w:author="Windows 用户" w:date="2019-10-03T18:46:00Z"/>
          <w:rFonts w:ascii="黑体" w:eastAsia="黑体" w:hAnsi="黑体"/>
        </w:rPr>
      </w:pPr>
      <w:del w:id="1148" w:author="Windows 用户" w:date="2019-10-03T18:37:00Z">
        <w:r w:rsidRPr="00A557AB" w:rsidDel="002C0930">
          <w:rPr>
            <w:rFonts w:ascii="黑体" w:eastAsia="黑体" w:hAnsi="黑体" w:hint="eastAsia"/>
          </w:rPr>
          <w:delText>3</w:delText>
        </w:r>
      </w:del>
      <w:ins w:id="1149" w:author="Windows 用户" w:date="2019-10-03T18:37:00Z">
        <w:r w:rsidR="002C0930">
          <w:rPr>
            <w:rFonts w:ascii="黑体" w:eastAsia="黑体" w:hAnsi="黑体" w:hint="eastAsia"/>
          </w:rPr>
          <w:t>2</w:t>
        </w:r>
      </w:ins>
      <w:r w:rsidRPr="00A557AB">
        <w:rPr>
          <w:rFonts w:ascii="黑体" w:eastAsia="黑体" w:hAnsi="黑体"/>
        </w:rPr>
        <w:t>.</w:t>
      </w:r>
      <w:ins w:id="1150" w:author="Windows 用户" w:date="2019-10-03T18:37:00Z">
        <w:r w:rsidR="002C0930">
          <w:rPr>
            <w:rFonts w:ascii="黑体" w:eastAsia="黑体" w:hAnsi="黑体"/>
          </w:rPr>
          <w:t xml:space="preserve"> </w:t>
        </w:r>
      </w:ins>
      <w:del w:id="1151" w:author="Windows 用户" w:date="2019-10-03T18:37:00Z">
        <w:r w:rsidRPr="00A557AB" w:rsidDel="002C0930">
          <w:rPr>
            <w:rFonts w:ascii="黑体" w:eastAsia="黑体" w:hAnsi="黑体"/>
          </w:rPr>
          <w:delText> </w:delText>
        </w:r>
      </w:del>
      <w:del w:id="1152" w:author="Windows 用户" w:date="2019-10-03T18:33:00Z">
        <w:r w:rsidRPr="00A557AB" w:rsidDel="002008A4">
          <w:rPr>
            <w:rFonts w:ascii="黑体" w:eastAsia="黑体" w:hAnsi="黑体" w:hint="eastAsia"/>
          </w:rPr>
          <w:delText>植物的组织类型及其作用</w:delText>
        </w:r>
      </w:del>
      <w:del w:id="1153" w:author="Windows 用户" w:date="2019-10-03T18:37:00Z">
        <w:r w:rsidRPr="00A557AB" w:rsidDel="002C0930">
          <w:rPr>
            <w:rFonts w:ascii="黑体" w:eastAsia="黑体" w:hAnsi="黑体" w:hint="eastAsia"/>
          </w:rPr>
          <w:delText>；</w:delText>
        </w:r>
      </w:del>
      <w:r w:rsidRPr="00A557AB">
        <w:rPr>
          <w:rFonts w:ascii="黑体" w:eastAsia="黑体" w:hAnsi="黑体" w:hint="eastAsia"/>
        </w:rPr>
        <w:t>植物的组织系统。</w:t>
      </w:r>
    </w:p>
    <w:p w14:paraId="4860EDE6" w14:textId="554B0536" w:rsidR="00F029D1" w:rsidRPr="00B562DF" w:rsidDel="001A4FE7" w:rsidRDefault="00583A54">
      <w:pPr>
        <w:pStyle w:val="ac"/>
        <w:rPr>
          <w:del w:id="1154" w:author="Windows 用户" w:date="2019-10-06T14:19:00Z"/>
          <w:rFonts w:ascii="黑体" w:eastAsia="黑体" w:hAnsi="黑体"/>
          <w:color w:val="000000"/>
          <w:sz w:val="24"/>
          <w:szCs w:val="24"/>
          <w:rPrChange w:id="1155" w:author="Windows 用户" w:date="2019-10-03T19:01:00Z">
            <w:rPr>
              <w:del w:id="1156" w:author="Windows 用户" w:date="2019-10-06T14:19:00Z"/>
              <w:rFonts w:ascii="黑体" w:eastAsia="黑体" w:hAnsi="黑体"/>
            </w:rPr>
          </w:rPrChange>
        </w:rPr>
        <w:pPrChange w:id="1157" w:author="Windows 用户" w:date="2019-10-03T19:01:00Z">
          <w:pPr>
            <w:ind w:firstLineChars="300" w:firstLine="720"/>
          </w:pPr>
        </w:pPrChange>
      </w:pPr>
      <w:ins w:id="1158" w:author="李 巧云" w:date="2019-10-04T21:25:00Z">
        <w:del w:id="1159" w:author="Windows 用户" w:date="2019-10-06T14:19:00Z">
          <w:r w:rsidDel="001A4FE7">
            <w:rPr>
              <w:rFonts w:ascii="黑体" w:eastAsia="黑体" w:hAnsi="黑体" w:hint="eastAsia"/>
              <w:color w:val="000000"/>
              <w:sz w:val="24"/>
              <w:szCs w:val="24"/>
            </w:rPr>
            <w:delText>发育</w:delText>
          </w:r>
        </w:del>
      </w:ins>
    </w:p>
    <w:p w14:paraId="47C289AC" w14:textId="3D722821" w:rsidR="00A557AB" w:rsidRPr="00A557AB" w:rsidRDefault="00A557AB" w:rsidP="00A557AB">
      <w:pPr>
        <w:rPr>
          <w:rFonts w:ascii="黑体" w:eastAsia="黑体" w:hAnsi="黑体"/>
        </w:rPr>
      </w:pPr>
      <w:r w:rsidRPr="00A557AB">
        <w:rPr>
          <w:rFonts w:ascii="黑体" w:eastAsia="黑体" w:hAnsi="黑体" w:hint="eastAsia"/>
        </w:rPr>
        <w:t>（</w:t>
      </w:r>
      <w:del w:id="1160" w:author="Windows 用户" w:date="2019-10-03T18:45:00Z">
        <w:r w:rsidRPr="00A557AB" w:rsidDel="00F029D1">
          <w:rPr>
            <w:rFonts w:ascii="黑体" w:eastAsia="黑体" w:hAnsi="黑体" w:hint="eastAsia"/>
          </w:rPr>
          <w:delText>二</w:delText>
        </w:r>
      </w:del>
      <w:ins w:id="1161" w:author="Windows 用户" w:date="2019-10-03T18:45:00Z">
        <w:r w:rsidR="00F029D1">
          <w:rPr>
            <w:rFonts w:ascii="黑体" w:eastAsia="黑体" w:hAnsi="黑体" w:hint="eastAsia"/>
          </w:rPr>
          <w:t>四</w:t>
        </w:r>
      </w:ins>
      <w:r w:rsidRPr="00A557AB">
        <w:rPr>
          <w:rFonts w:ascii="黑体" w:eastAsia="黑体" w:hAnsi="黑体" w:hint="eastAsia"/>
        </w:rPr>
        <w:t>）</w:t>
      </w:r>
      <w:del w:id="1162" w:author="Windows 用户" w:date="2019-10-03T18:52:00Z">
        <w:r w:rsidRPr="00A557AB" w:rsidDel="00F029D1">
          <w:rPr>
            <w:rFonts w:ascii="黑体" w:eastAsia="黑体" w:hAnsi="黑体" w:hint="eastAsia"/>
          </w:rPr>
          <w:delText>植物体的形态、结构和发育</w:delText>
        </w:r>
      </w:del>
      <w:ins w:id="1163" w:author="Windows 用户" w:date="2019-10-03T18:52:00Z">
        <w:r w:rsidR="00F029D1">
          <w:rPr>
            <w:rFonts w:ascii="黑体" w:eastAsia="黑体" w:hAnsi="黑体" w:hint="eastAsia"/>
          </w:rPr>
          <w:t>营养器官——根</w:t>
        </w:r>
      </w:ins>
    </w:p>
    <w:p w14:paraId="0D28628E" w14:textId="25F8F2F7" w:rsidR="00A557AB" w:rsidRPr="00A557AB" w:rsidRDefault="00A557AB" w:rsidP="00A557AB">
      <w:pPr>
        <w:ind w:firstLineChars="300" w:firstLine="630"/>
        <w:rPr>
          <w:rFonts w:ascii="黑体" w:eastAsia="黑体" w:hAnsi="黑体"/>
        </w:rPr>
      </w:pPr>
      <w:r w:rsidRPr="00A557AB">
        <w:rPr>
          <w:rFonts w:ascii="黑体" w:eastAsia="黑体" w:hAnsi="黑体"/>
        </w:rPr>
        <w:t>1.</w:t>
      </w:r>
      <w:ins w:id="1164" w:author="李 巧云" w:date="2019-10-04T21:26:00Z">
        <w:r w:rsidR="00E03745">
          <w:rPr>
            <w:rFonts w:ascii="黑体" w:eastAsia="黑体" w:hAnsi="黑体"/>
          </w:rPr>
          <w:t xml:space="preserve"> </w:t>
        </w:r>
      </w:ins>
      <w:del w:id="1165" w:author="Windows 用户" w:date="2019-10-03T18:57:00Z">
        <w:r w:rsidRPr="00A557AB" w:rsidDel="00B562DF">
          <w:rPr>
            <w:rFonts w:ascii="黑体" w:eastAsia="黑体" w:hAnsi="黑体"/>
          </w:rPr>
          <w:delText> </w:delText>
        </w:r>
      </w:del>
      <w:ins w:id="1166" w:author="Windows 用户" w:date="2019-10-03T18:52:00Z">
        <w:r w:rsidR="00F029D1" w:rsidRPr="00A557AB">
          <w:rPr>
            <w:rFonts w:ascii="黑体" w:eastAsia="黑体" w:hAnsi="黑体" w:hint="eastAsia"/>
          </w:rPr>
          <w:t>根</w:t>
        </w:r>
        <w:del w:id="1167" w:author="李 巧云" w:date="2019-10-04T21:15:00Z">
          <w:r w:rsidR="00F029D1" w:rsidRPr="00A557AB" w:rsidDel="00CA6384">
            <w:rPr>
              <w:rFonts w:ascii="黑体" w:eastAsia="黑体" w:hAnsi="黑体" w:hint="eastAsia"/>
            </w:rPr>
            <w:delText>与根系</w:delText>
          </w:r>
        </w:del>
      </w:ins>
      <w:ins w:id="1168" w:author="李 巧云" w:date="2019-10-04T21:15:00Z">
        <w:r w:rsidR="00CA6384">
          <w:rPr>
            <w:rFonts w:ascii="黑体" w:eastAsia="黑体" w:hAnsi="黑体" w:hint="eastAsia"/>
          </w:rPr>
          <w:t>的形态</w:t>
        </w:r>
      </w:ins>
      <w:ins w:id="1169" w:author="Windows 用户" w:date="2019-10-03T18:52:00Z">
        <w:r w:rsidR="00F029D1" w:rsidRPr="00A557AB">
          <w:rPr>
            <w:rFonts w:ascii="黑体" w:eastAsia="黑体" w:hAnsi="黑体" w:hint="eastAsia"/>
          </w:rPr>
          <w:t>类型</w:t>
        </w:r>
      </w:ins>
      <w:ins w:id="1170" w:author="Windows 用户" w:date="2019-10-03T18:54:00Z">
        <w:r w:rsidR="00F029D1">
          <w:rPr>
            <w:rFonts w:ascii="黑体" w:eastAsia="黑体" w:hAnsi="黑体" w:hint="eastAsia"/>
          </w:rPr>
          <w:t>。</w:t>
        </w:r>
      </w:ins>
      <w:del w:id="1171" w:author="Windows 用户" w:date="2019-10-03T18:52:00Z">
        <w:r w:rsidRPr="00A557AB" w:rsidDel="00F029D1">
          <w:rPr>
            <w:rFonts w:ascii="黑体" w:eastAsia="黑体" w:hAnsi="黑体" w:hint="eastAsia"/>
          </w:rPr>
          <w:delText>种子的结构与类型；种子萌发的条件、过程与幼苗的形成过程。</w:delText>
        </w:r>
      </w:del>
    </w:p>
    <w:p w14:paraId="0DB63B10" w14:textId="5A8DBC54" w:rsidR="00B562DF" w:rsidRDefault="00A557AB" w:rsidP="00A557AB">
      <w:pPr>
        <w:ind w:firstLineChars="300" w:firstLine="630"/>
        <w:rPr>
          <w:ins w:id="1172" w:author="李 巧云" w:date="2019-10-04T21:17:00Z"/>
          <w:rFonts w:ascii="黑体" w:eastAsia="黑体" w:hAnsi="黑体"/>
        </w:rPr>
      </w:pPr>
      <w:r w:rsidRPr="00A557AB">
        <w:rPr>
          <w:rFonts w:ascii="黑体" w:eastAsia="黑体" w:hAnsi="黑体"/>
        </w:rPr>
        <w:t>2.</w:t>
      </w:r>
      <w:ins w:id="1173" w:author="李 巧云" w:date="2019-10-04T21:26:00Z">
        <w:r w:rsidR="00E03745">
          <w:rPr>
            <w:rFonts w:ascii="黑体" w:eastAsia="黑体" w:hAnsi="黑体"/>
          </w:rPr>
          <w:t xml:space="preserve"> </w:t>
        </w:r>
      </w:ins>
      <w:del w:id="1174" w:author="Windows 用户" w:date="2019-10-03T18:57:00Z">
        <w:r w:rsidRPr="00A557AB" w:rsidDel="00B562DF">
          <w:rPr>
            <w:rFonts w:ascii="黑体" w:eastAsia="黑体" w:hAnsi="黑体"/>
          </w:rPr>
          <w:delText> </w:delText>
        </w:r>
      </w:del>
      <w:ins w:id="1175" w:author="Windows 用户" w:date="2019-10-03T18:58:00Z">
        <w:r w:rsidR="00B562DF">
          <w:rPr>
            <w:rFonts w:ascii="黑体" w:eastAsia="黑体" w:hAnsi="黑体" w:hint="eastAsia"/>
          </w:rPr>
          <w:t>根</w:t>
        </w:r>
      </w:ins>
      <w:ins w:id="1176" w:author="Windows 用户" w:date="2019-10-03T18:53:00Z">
        <w:r w:rsidR="00B562DF">
          <w:rPr>
            <w:rFonts w:ascii="黑体" w:eastAsia="黑体" w:hAnsi="黑体" w:hint="eastAsia"/>
          </w:rPr>
          <w:t>的初生生长与初生结构</w:t>
        </w:r>
      </w:ins>
      <w:ins w:id="1177" w:author="Windows 用户" w:date="2019-10-03T18:58:00Z">
        <w:r w:rsidR="00B562DF">
          <w:rPr>
            <w:rFonts w:ascii="黑体" w:eastAsia="黑体" w:hAnsi="黑体" w:hint="eastAsia"/>
          </w:rPr>
          <w:t>。</w:t>
        </w:r>
      </w:ins>
    </w:p>
    <w:p w14:paraId="17E7153F" w14:textId="0A7ED11D" w:rsidR="00CA6384" w:rsidRDefault="00CA6384" w:rsidP="00A557AB">
      <w:pPr>
        <w:ind w:firstLineChars="300" w:firstLine="630"/>
        <w:rPr>
          <w:ins w:id="1178" w:author="Windows 用户" w:date="2019-10-03T18:58:00Z"/>
          <w:rFonts w:ascii="黑体" w:eastAsia="黑体" w:hAnsi="黑体"/>
        </w:rPr>
      </w:pPr>
      <w:ins w:id="1179" w:author="李 巧云" w:date="2019-10-04T21:17:00Z">
        <w:r>
          <w:rPr>
            <w:rFonts w:ascii="黑体" w:eastAsia="黑体" w:hAnsi="黑体" w:hint="eastAsia"/>
          </w:rPr>
          <w:t>3.</w:t>
        </w:r>
      </w:ins>
      <w:ins w:id="1180" w:author="李 巧云" w:date="2019-10-04T21:26:00Z">
        <w:r w:rsidR="00E03745">
          <w:rPr>
            <w:rFonts w:ascii="黑体" w:eastAsia="黑体" w:hAnsi="黑体"/>
          </w:rPr>
          <w:t xml:space="preserve"> </w:t>
        </w:r>
      </w:ins>
      <w:ins w:id="1181" w:author="李 巧云" w:date="2019-10-04T21:17:00Z">
        <w:r>
          <w:rPr>
            <w:rFonts w:ascii="黑体" w:eastAsia="黑体" w:hAnsi="黑体" w:hint="eastAsia"/>
          </w:rPr>
          <w:t>侧根的发生。</w:t>
        </w:r>
      </w:ins>
    </w:p>
    <w:p w14:paraId="75B28E30" w14:textId="3E28FCE8" w:rsidR="00B562DF" w:rsidRDefault="00B562DF" w:rsidP="00A557AB">
      <w:pPr>
        <w:ind w:firstLineChars="300" w:firstLine="630"/>
        <w:rPr>
          <w:ins w:id="1182" w:author="Windows 用户" w:date="2019-10-03T18:58:00Z"/>
          <w:rFonts w:ascii="黑体" w:eastAsia="黑体" w:hAnsi="黑体"/>
        </w:rPr>
      </w:pPr>
      <w:ins w:id="1183" w:author="Windows 用户" w:date="2019-10-03T18:58:00Z">
        <w:del w:id="1184" w:author="李 巧云" w:date="2019-10-04T21:17:00Z">
          <w:r w:rsidDel="00CA6384">
            <w:rPr>
              <w:rFonts w:ascii="黑体" w:eastAsia="黑体" w:hAnsi="黑体" w:hint="eastAsia"/>
            </w:rPr>
            <w:delText>3</w:delText>
          </w:r>
        </w:del>
      </w:ins>
      <w:ins w:id="1185" w:author="李 巧云" w:date="2019-10-04T21:17:00Z">
        <w:r w:rsidR="00CA6384">
          <w:rPr>
            <w:rFonts w:ascii="黑体" w:eastAsia="黑体" w:hAnsi="黑体" w:hint="eastAsia"/>
          </w:rPr>
          <w:t>4</w:t>
        </w:r>
      </w:ins>
      <w:ins w:id="1186" w:author="Windows 用户" w:date="2019-10-03T18:58:00Z">
        <w:r>
          <w:rPr>
            <w:rFonts w:ascii="黑体" w:eastAsia="黑体" w:hAnsi="黑体" w:hint="eastAsia"/>
          </w:rPr>
          <w:t>.</w:t>
        </w:r>
      </w:ins>
      <w:ins w:id="1187" w:author="李 巧云" w:date="2019-10-04T21:26:00Z">
        <w:r w:rsidR="00E03745">
          <w:rPr>
            <w:rFonts w:ascii="黑体" w:eastAsia="黑体" w:hAnsi="黑体"/>
          </w:rPr>
          <w:t xml:space="preserve"> </w:t>
        </w:r>
      </w:ins>
      <w:ins w:id="1188" w:author="李 巧云" w:date="2019-10-04T21:18:00Z">
        <w:r w:rsidR="00CA6384">
          <w:rPr>
            <w:rFonts w:ascii="黑体" w:eastAsia="黑体" w:hAnsi="黑体" w:hint="eastAsia"/>
          </w:rPr>
          <w:t>双子叶植物</w:t>
        </w:r>
      </w:ins>
      <w:ins w:id="1189" w:author="Windows 用户" w:date="2019-10-03T18:53:00Z">
        <w:r w:rsidR="00F029D1" w:rsidRPr="00A557AB">
          <w:rPr>
            <w:rFonts w:ascii="黑体" w:eastAsia="黑体" w:hAnsi="黑体" w:hint="eastAsia"/>
          </w:rPr>
          <w:t>根的次生生长与次生结构。</w:t>
        </w:r>
      </w:ins>
    </w:p>
    <w:p w14:paraId="1759FECC" w14:textId="513488EB" w:rsidR="00A557AB" w:rsidRDefault="00B562DF">
      <w:pPr>
        <w:rPr>
          <w:rFonts w:ascii="黑体" w:eastAsia="黑体" w:hAnsi="黑体"/>
        </w:rPr>
        <w:pPrChange w:id="1190" w:author="Windows 用户" w:date="2019-10-03T19:00:00Z">
          <w:pPr>
            <w:ind w:firstLineChars="300" w:firstLine="630"/>
          </w:pPr>
        </w:pPrChange>
      </w:pPr>
      <w:ins w:id="1191" w:author="Windows 用户" w:date="2019-10-03T19:00:00Z">
        <w:r>
          <w:rPr>
            <w:rFonts w:ascii="黑体" w:eastAsia="黑体" w:hAnsi="黑体" w:hint="eastAsia"/>
          </w:rPr>
          <w:t>（五）营养器官——</w:t>
        </w:r>
      </w:ins>
      <w:proofErr w:type="gramStart"/>
      <w:ins w:id="1192" w:author="Windows 用户" w:date="2019-10-03T19:01:00Z">
        <w:r>
          <w:rPr>
            <w:rFonts w:ascii="黑体" w:eastAsia="黑体" w:hAnsi="黑体" w:hint="eastAsia"/>
          </w:rPr>
          <w:t>茎</w:t>
        </w:r>
      </w:ins>
      <w:proofErr w:type="gramEnd"/>
      <w:del w:id="1193" w:author="Windows 用户" w:date="2019-10-03T18:52:00Z">
        <w:r w:rsidR="00A557AB" w:rsidRPr="00A557AB" w:rsidDel="00F029D1">
          <w:rPr>
            <w:rFonts w:ascii="黑体" w:eastAsia="黑体" w:hAnsi="黑体" w:hint="eastAsia"/>
          </w:rPr>
          <w:delText>根与根系类型；根的初生生长与初生结构；根的次生生长与次生结构。</w:delText>
        </w:r>
      </w:del>
    </w:p>
    <w:p w14:paraId="0239EE4D" w14:textId="457B3309" w:rsidR="00B562DF" w:rsidRDefault="00B562DF" w:rsidP="00A557AB">
      <w:pPr>
        <w:ind w:firstLineChars="300" w:firstLine="630"/>
        <w:rPr>
          <w:ins w:id="1194" w:author="Windows 用户" w:date="2019-10-03T19:02:00Z"/>
          <w:rFonts w:ascii="黑体" w:eastAsia="黑体" w:hAnsi="黑体"/>
        </w:rPr>
      </w:pPr>
      <w:ins w:id="1195" w:author="Windows 用户" w:date="2019-10-03T19:02:00Z">
        <w:del w:id="1196" w:author="李 巧云" w:date="2019-10-04T21:25:00Z">
          <w:r w:rsidDel="004C2633">
            <w:rPr>
              <w:rFonts w:ascii="黑体" w:eastAsia="黑体" w:hAnsi="黑体" w:hint="eastAsia"/>
            </w:rPr>
            <w:delText>1</w:delText>
          </w:r>
        </w:del>
      </w:ins>
      <w:ins w:id="1197" w:author="李 巧云" w:date="2019-10-04T21:25:00Z">
        <w:r w:rsidR="004C2633">
          <w:rPr>
            <w:rFonts w:ascii="黑体" w:eastAsia="黑体" w:hAnsi="黑体" w:hint="eastAsia"/>
          </w:rPr>
          <w:t>1.</w:t>
        </w:r>
      </w:ins>
      <w:ins w:id="1198" w:author="李 巧云" w:date="2019-10-04T21:26:00Z">
        <w:r w:rsidR="00E03745">
          <w:rPr>
            <w:rFonts w:ascii="黑体" w:eastAsia="黑体" w:hAnsi="黑体"/>
          </w:rPr>
          <w:t xml:space="preserve"> </w:t>
        </w:r>
      </w:ins>
      <w:del w:id="1199" w:author="Windows 用户" w:date="2019-10-03T19:02:00Z">
        <w:r w:rsidR="00A557AB" w:rsidRPr="00A557AB" w:rsidDel="00B562DF">
          <w:rPr>
            <w:rFonts w:ascii="黑体" w:eastAsia="黑体" w:hAnsi="黑体"/>
          </w:rPr>
          <w:delText>3</w:delText>
        </w:r>
      </w:del>
      <w:ins w:id="1200" w:author="Windows 用户" w:date="2019-10-03T19:06:00Z">
        <w:del w:id="1201" w:author="李 巧云" w:date="2019-10-04T21:25:00Z">
          <w:r w:rsidDel="004C2633">
            <w:rPr>
              <w:rFonts w:ascii="黑体" w:eastAsia="黑体" w:hAnsi="黑体" w:hint="eastAsia"/>
            </w:rPr>
            <w:delText>．</w:delText>
          </w:r>
        </w:del>
      </w:ins>
      <w:del w:id="1202" w:author="Windows 用户" w:date="2019-10-03T19:06:00Z">
        <w:r w:rsidR="00A557AB" w:rsidRPr="00A557AB" w:rsidDel="00B562DF">
          <w:rPr>
            <w:rFonts w:ascii="黑体" w:eastAsia="黑体" w:hAnsi="黑体"/>
          </w:rPr>
          <w:delText>.</w:delText>
        </w:r>
      </w:del>
      <w:del w:id="1203" w:author="Windows 用户" w:date="2019-10-03T19:02:00Z">
        <w:r w:rsidR="00A557AB" w:rsidRPr="00A557AB" w:rsidDel="00B562DF">
          <w:rPr>
            <w:rFonts w:ascii="黑体" w:eastAsia="黑体" w:hAnsi="黑体"/>
          </w:rPr>
          <w:delText> </w:delText>
        </w:r>
      </w:del>
      <w:r w:rsidR="00A557AB" w:rsidRPr="00A557AB">
        <w:rPr>
          <w:rFonts w:ascii="黑体" w:eastAsia="黑体" w:hAnsi="黑体" w:hint="eastAsia"/>
        </w:rPr>
        <w:t>茎的形态特征和功能；芽的概念与类型</w:t>
      </w:r>
      <w:del w:id="1204" w:author="Windows 用户" w:date="2019-10-03T19:06:00Z">
        <w:r w:rsidR="00A557AB" w:rsidRPr="00A557AB" w:rsidDel="00B562DF">
          <w:rPr>
            <w:rFonts w:ascii="黑体" w:eastAsia="黑体" w:hAnsi="黑体" w:hint="eastAsia"/>
          </w:rPr>
          <w:delText>；</w:delText>
        </w:r>
      </w:del>
      <w:ins w:id="1205" w:author="Windows 用户" w:date="2019-10-03T19:06:00Z">
        <w:r>
          <w:rPr>
            <w:rFonts w:ascii="黑体" w:eastAsia="黑体" w:hAnsi="黑体" w:hint="eastAsia"/>
          </w:rPr>
          <w:t>。</w:t>
        </w:r>
      </w:ins>
    </w:p>
    <w:p w14:paraId="22F2EC28" w14:textId="2261C98C" w:rsidR="00A557AB" w:rsidRDefault="004C2633" w:rsidP="00A557AB">
      <w:pPr>
        <w:ind w:firstLineChars="300" w:firstLine="630"/>
        <w:rPr>
          <w:ins w:id="1206" w:author="Windows 用户" w:date="2019-10-03T19:03:00Z"/>
          <w:rFonts w:ascii="黑体" w:eastAsia="黑体" w:hAnsi="黑体"/>
        </w:rPr>
      </w:pPr>
      <w:ins w:id="1207" w:author="李 巧云" w:date="2019-10-04T21:25:00Z">
        <w:r>
          <w:rPr>
            <w:rFonts w:ascii="黑体" w:eastAsia="黑体" w:hAnsi="黑体" w:hint="eastAsia"/>
          </w:rPr>
          <w:t>2</w:t>
        </w:r>
      </w:ins>
      <w:ins w:id="1208" w:author="李 巧云" w:date="2019-10-04T21:26:00Z">
        <w:r>
          <w:rPr>
            <w:rFonts w:ascii="黑体" w:eastAsia="黑体" w:hAnsi="黑体" w:hint="eastAsia"/>
          </w:rPr>
          <w:t>.</w:t>
        </w:r>
        <w:r w:rsidR="00E03745">
          <w:rPr>
            <w:rFonts w:ascii="黑体" w:eastAsia="黑体" w:hAnsi="黑体"/>
          </w:rPr>
          <w:t xml:space="preserve"> </w:t>
        </w:r>
      </w:ins>
      <w:ins w:id="1209" w:author="Windows 用户" w:date="2019-10-03T19:02:00Z">
        <w:del w:id="1210" w:author="李 巧云" w:date="2019-10-04T21:25:00Z">
          <w:r w:rsidR="00B562DF" w:rsidDel="004C2633">
            <w:rPr>
              <w:rFonts w:ascii="黑体" w:eastAsia="黑体" w:hAnsi="黑体" w:hint="eastAsia"/>
            </w:rPr>
            <w:delText>2</w:delText>
          </w:r>
        </w:del>
      </w:ins>
      <w:ins w:id="1211" w:author="Windows 用户" w:date="2019-10-03T19:06:00Z">
        <w:del w:id="1212" w:author="李 巧云" w:date="2019-10-04T21:25:00Z">
          <w:r w:rsidR="00B562DF" w:rsidDel="004C2633">
            <w:rPr>
              <w:rFonts w:ascii="黑体" w:eastAsia="黑体" w:hAnsi="黑体" w:hint="eastAsia"/>
            </w:rPr>
            <w:delText>．</w:delText>
          </w:r>
        </w:del>
      </w:ins>
      <w:ins w:id="1213" w:author="Windows 用户" w:date="2019-10-03T19:03:00Z">
        <w:r w:rsidR="00B562DF">
          <w:rPr>
            <w:rFonts w:ascii="黑体" w:eastAsia="黑体" w:hAnsi="黑体" w:hint="eastAsia"/>
          </w:rPr>
          <w:t>双子叶植物</w:t>
        </w:r>
      </w:ins>
      <w:del w:id="1214" w:author="Windows 用户" w:date="2019-10-03T19:02:00Z">
        <w:r w:rsidR="00A557AB" w:rsidRPr="00A557AB" w:rsidDel="00B562DF">
          <w:rPr>
            <w:rFonts w:ascii="黑体" w:eastAsia="黑体" w:hAnsi="黑体" w:hint="eastAsia"/>
          </w:rPr>
          <w:delText>茎的生长习性与分枝类型；</w:delText>
        </w:r>
      </w:del>
      <w:r w:rsidR="00A557AB" w:rsidRPr="00A557AB">
        <w:rPr>
          <w:rFonts w:ascii="黑体" w:eastAsia="黑体" w:hAnsi="黑体" w:hint="eastAsia"/>
        </w:rPr>
        <w:t>茎的初生结构与次生结构。</w:t>
      </w:r>
    </w:p>
    <w:p w14:paraId="0CB9C7CA" w14:textId="1C7DBB35" w:rsidR="00B562DF" w:rsidRDefault="00B562DF" w:rsidP="00A557AB">
      <w:pPr>
        <w:ind w:firstLineChars="300" w:firstLine="630"/>
        <w:rPr>
          <w:ins w:id="1215" w:author="Windows 用户" w:date="2019-10-03T19:05:00Z"/>
          <w:rFonts w:ascii="黑体" w:eastAsia="黑体" w:hAnsi="黑体"/>
        </w:rPr>
      </w:pPr>
      <w:ins w:id="1216" w:author="Windows 用户" w:date="2019-10-03T19:03:00Z">
        <w:del w:id="1217" w:author="李 巧云" w:date="2019-10-04T21:26:00Z">
          <w:r w:rsidDel="004C2633">
            <w:rPr>
              <w:rFonts w:ascii="黑体" w:eastAsia="黑体" w:hAnsi="黑体" w:hint="eastAsia"/>
            </w:rPr>
            <w:delText>3</w:delText>
          </w:r>
        </w:del>
      </w:ins>
      <w:ins w:id="1218" w:author="Windows 用户" w:date="2019-10-03T19:06:00Z">
        <w:del w:id="1219" w:author="李 巧云" w:date="2019-10-04T21:26:00Z">
          <w:r w:rsidDel="004C2633">
            <w:rPr>
              <w:rFonts w:ascii="黑体" w:eastAsia="黑体" w:hAnsi="黑体" w:hint="eastAsia"/>
            </w:rPr>
            <w:delText>．</w:delText>
          </w:r>
        </w:del>
      </w:ins>
      <w:ins w:id="1220" w:author="李 巧云" w:date="2019-10-04T21:26:00Z">
        <w:r w:rsidR="004C2633">
          <w:rPr>
            <w:rFonts w:ascii="黑体" w:eastAsia="黑体" w:hAnsi="黑体" w:hint="eastAsia"/>
          </w:rPr>
          <w:t>3.</w:t>
        </w:r>
        <w:r w:rsidR="00E03745">
          <w:rPr>
            <w:rFonts w:ascii="黑体" w:eastAsia="黑体" w:hAnsi="黑体"/>
          </w:rPr>
          <w:t xml:space="preserve"> </w:t>
        </w:r>
      </w:ins>
      <w:ins w:id="1221" w:author="Windows 用户" w:date="2019-10-03T19:04:00Z">
        <w:r>
          <w:rPr>
            <w:rFonts w:ascii="黑体" w:eastAsia="黑体" w:hAnsi="黑体" w:hint="eastAsia"/>
          </w:rPr>
          <w:t>单子叶植物茎的结构</w:t>
        </w:r>
      </w:ins>
      <w:ins w:id="1222" w:author="Windows 用户" w:date="2019-10-03T19:05:00Z">
        <w:r>
          <w:rPr>
            <w:rFonts w:ascii="黑体" w:eastAsia="黑体" w:hAnsi="黑体" w:hint="eastAsia"/>
          </w:rPr>
          <w:t>特点。</w:t>
        </w:r>
      </w:ins>
    </w:p>
    <w:p w14:paraId="0B3577F2" w14:textId="4C73B3B3" w:rsidR="00B562DF" w:rsidRPr="00B562DF" w:rsidRDefault="00B562DF">
      <w:pPr>
        <w:rPr>
          <w:rFonts w:ascii="黑体" w:eastAsia="黑体" w:hAnsi="黑体"/>
        </w:rPr>
        <w:pPrChange w:id="1223" w:author="Windows 用户" w:date="2019-10-03T19:05:00Z">
          <w:pPr>
            <w:ind w:firstLineChars="300" w:firstLine="630"/>
          </w:pPr>
        </w:pPrChange>
      </w:pPr>
      <w:ins w:id="1224" w:author="Windows 用户" w:date="2019-10-03T19:05:00Z">
        <w:r>
          <w:rPr>
            <w:rFonts w:ascii="黑体" w:eastAsia="黑体" w:hAnsi="黑体" w:hint="eastAsia"/>
          </w:rPr>
          <w:t>（六）营养器官——叶</w:t>
        </w:r>
      </w:ins>
    </w:p>
    <w:p w14:paraId="148176B9" w14:textId="1E838E56" w:rsidR="00A557AB" w:rsidRDefault="00A557AB" w:rsidP="00A557AB">
      <w:pPr>
        <w:ind w:firstLineChars="300" w:firstLine="630"/>
        <w:rPr>
          <w:ins w:id="1225" w:author="Windows 用户" w:date="2019-10-03T19:05:00Z"/>
          <w:rFonts w:ascii="黑体" w:eastAsia="黑体" w:hAnsi="黑体"/>
        </w:rPr>
      </w:pPr>
      <w:del w:id="1226" w:author="Windows 用户" w:date="2019-10-03T19:05:00Z">
        <w:r w:rsidRPr="00A557AB" w:rsidDel="00B562DF">
          <w:rPr>
            <w:rFonts w:ascii="黑体" w:eastAsia="黑体" w:hAnsi="黑体" w:hint="eastAsia"/>
          </w:rPr>
          <w:delText>4</w:delText>
        </w:r>
      </w:del>
      <w:ins w:id="1227" w:author="Windows 用户" w:date="2019-10-03T19:05:00Z">
        <w:r w:rsidR="00B562DF">
          <w:rPr>
            <w:rFonts w:ascii="黑体" w:eastAsia="黑体" w:hAnsi="黑体" w:hint="eastAsia"/>
          </w:rPr>
          <w:t>1</w:t>
        </w:r>
      </w:ins>
      <w:r w:rsidRPr="00A557AB">
        <w:rPr>
          <w:rFonts w:ascii="黑体" w:eastAsia="黑体" w:hAnsi="黑体"/>
        </w:rPr>
        <w:t>.</w:t>
      </w:r>
      <w:ins w:id="1228" w:author="李 巧云" w:date="2019-10-04T21:26:00Z">
        <w:r w:rsidR="00E03745">
          <w:rPr>
            <w:rFonts w:ascii="黑体" w:eastAsia="黑体" w:hAnsi="黑体"/>
          </w:rPr>
          <w:t xml:space="preserve"> </w:t>
        </w:r>
      </w:ins>
      <w:del w:id="1229" w:author="Windows 用户" w:date="2019-10-03T19:05:00Z">
        <w:r w:rsidRPr="00A557AB" w:rsidDel="00B562DF">
          <w:rPr>
            <w:rFonts w:ascii="黑体" w:eastAsia="黑体" w:hAnsi="黑体"/>
          </w:rPr>
          <w:delText> </w:delText>
        </w:r>
      </w:del>
      <w:r w:rsidRPr="00A557AB">
        <w:rPr>
          <w:rFonts w:ascii="黑体" w:eastAsia="黑体" w:hAnsi="黑体" w:hint="eastAsia"/>
        </w:rPr>
        <w:t>叶的</w:t>
      </w:r>
      <w:del w:id="1230" w:author="Windows 用户" w:date="2019-10-03T19:08:00Z">
        <w:r w:rsidRPr="00A557AB" w:rsidDel="00EE6050">
          <w:rPr>
            <w:rFonts w:ascii="黑体" w:eastAsia="黑体" w:hAnsi="黑体" w:hint="eastAsia"/>
          </w:rPr>
          <w:delText>形态、结构</w:delText>
        </w:r>
      </w:del>
      <w:ins w:id="1231" w:author="Windows 用户" w:date="2019-10-03T19:08:00Z">
        <w:r w:rsidR="00EE6050">
          <w:rPr>
            <w:rFonts w:ascii="黑体" w:eastAsia="黑体" w:hAnsi="黑体" w:hint="eastAsia"/>
          </w:rPr>
          <w:t>组成</w:t>
        </w:r>
      </w:ins>
      <w:ins w:id="1232" w:author="Windows 用户" w:date="2019-10-03T19:09:00Z">
        <w:r w:rsidR="00EE6050">
          <w:rPr>
            <w:rFonts w:ascii="黑体" w:eastAsia="黑体" w:hAnsi="黑体" w:hint="eastAsia"/>
          </w:rPr>
          <w:t>和发育</w:t>
        </w:r>
      </w:ins>
      <w:del w:id="1233" w:author="Windows 用户" w:date="2019-10-03T19:11:00Z">
        <w:r w:rsidRPr="00A557AB" w:rsidDel="00EE6050">
          <w:rPr>
            <w:rFonts w:ascii="黑体" w:eastAsia="黑体" w:hAnsi="黑体" w:hint="eastAsia"/>
          </w:rPr>
          <w:delText>、功能与生态类型；叶的发育</w:delText>
        </w:r>
      </w:del>
      <w:ins w:id="1234" w:author="Windows 用户" w:date="2019-10-03T19:11:00Z">
        <w:r w:rsidR="00EE6050">
          <w:rPr>
            <w:rFonts w:ascii="黑体" w:eastAsia="黑体" w:hAnsi="黑体" w:hint="eastAsia"/>
          </w:rPr>
          <w:t>。</w:t>
        </w:r>
      </w:ins>
      <w:del w:id="1235" w:author="Windows 用户" w:date="2019-10-03T19:11:00Z">
        <w:r w:rsidRPr="00A557AB" w:rsidDel="00EE6050">
          <w:rPr>
            <w:rFonts w:ascii="黑体" w:eastAsia="黑体" w:hAnsi="黑体" w:hint="eastAsia"/>
          </w:rPr>
          <w:delText>、</w:delText>
        </w:r>
      </w:del>
      <w:del w:id="1236" w:author="Windows 用户" w:date="2019-10-03T19:10:00Z">
        <w:r w:rsidRPr="00A557AB" w:rsidDel="00EE6050">
          <w:rPr>
            <w:rFonts w:ascii="黑体" w:eastAsia="黑体" w:hAnsi="黑体" w:hint="eastAsia"/>
          </w:rPr>
          <w:delText>脱落及其原因。</w:delText>
        </w:r>
      </w:del>
    </w:p>
    <w:p w14:paraId="5B409BC4" w14:textId="37F847EB" w:rsidR="00B562DF" w:rsidRDefault="00EE6050" w:rsidP="00A557AB">
      <w:pPr>
        <w:ind w:firstLineChars="300" w:firstLine="630"/>
        <w:rPr>
          <w:ins w:id="1237" w:author="Windows 用户" w:date="2019-10-03T19:10:00Z"/>
          <w:rFonts w:ascii="黑体" w:eastAsia="黑体" w:hAnsi="黑体"/>
        </w:rPr>
      </w:pPr>
      <w:ins w:id="1238" w:author="Windows 用户" w:date="2019-10-03T19:09:00Z">
        <w:r>
          <w:rPr>
            <w:rFonts w:ascii="黑体" w:eastAsia="黑体" w:hAnsi="黑体" w:hint="eastAsia"/>
          </w:rPr>
          <w:t>2.</w:t>
        </w:r>
      </w:ins>
      <w:ins w:id="1239" w:author="李 巧云" w:date="2019-10-04T21:26:00Z">
        <w:r w:rsidR="00E03745">
          <w:rPr>
            <w:rFonts w:ascii="黑体" w:eastAsia="黑体" w:hAnsi="黑体"/>
          </w:rPr>
          <w:t xml:space="preserve"> </w:t>
        </w:r>
      </w:ins>
      <w:ins w:id="1240" w:author="Windows 用户" w:date="2019-10-03T19:10:00Z">
        <w:r>
          <w:rPr>
            <w:rFonts w:ascii="黑体" w:eastAsia="黑体" w:hAnsi="黑体" w:hint="eastAsia"/>
          </w:rPr>
          <w:t>叶的结构。</w:t>
        </w:r>
      </w:ins>
    </w:p>
    <w:p w14:paraId="59AFC36B" w14:textId="4AEBD192" w:rsidR="00EE6050" w:rsidRDefault="00EE6050" w:rsidP="00A557AB">
      <w:pPr>
        <w:ind w:firstLineChars="300" w:firstLine="630"/>
        <w:rPr>
          <w:ins w:id="1241" w:author="Windows 用户" w:date="2019-10-03T19:39:00Z"/>
          <w:rFonts w:ascii="黑体" w:eastAsia="黑体" w:hAnsi="黑体"/>
        </w:rPr>
      </w:pPr>
      <w:ins w:id="1242" w:author="Windows 用户" w:date="2019-10-03T19:10:00Z">
        <w:r>
          <w:rPr>
            <w:rFonts w:ascii="黑体" w:eastAsia="黑体" w:hAnsi="黑体" w:hint="eastAsia"/>
          </w:rPr>
          <w:t>3.</w:t>
        </w:r>
      </w:ins>
      <w:ins w:id="1243" w:author="李 巧云" w:date="2019-10-04T21:26:00Z">
        <w:r w:rsidR="00E03745">
          <w:rPr>
            <w:rFonts w:ascii="黑体" w:eastAsia="黑体" w:hAnsi="黑体"/>
          </w:rPr>
          <w:t xml:space="preserve"> </w:t>
        </w:r>
      </w:ins>
      <w:ins w:id="1244" w:author="Windows 用户" w:date="2019-10-03T19:10:00Z">
        <w:r>
          <w:rPr>
            <w:rFonts w:ascii="黑体" w:eastAsia="黑体" w:hAnsi="黑体" w:hint="eastAsia"/>
          </w:rPr>
          <w:t>叶的</w:t>
        </w:r>
        <w:r w:rsidRPr="00A557AB">
          <w:rPr>
            <w:rFonts w:ascii="黑体" w:eastAsia="黑体" w:hAnsi="黑体" w:hint="eastAsia"/>
          </w:rPr>
          <w:t>脱落及其原因。</w:t>
        </w:r>
      </w:ins>
    </w:p>
    <w:p w14:paraId="6298F53A" w14:textId="77777777" w:rsidR="00EE2929" w:rsidRPr="00EE2929" w:rsidRDefault="00EE2929">
      <w:pPr>
        <w:pStyle w:val="ac"/>
        <w:rPr>
          <w:ins w:id="1245" w:author="Windows 用户" w:date="2019-10-03T19:40:00Z"/>
          <w:rFonts w:ascii="黑体" w:eastAsia="黑体" w:hAnsi="黑体"/>
          <w:color w:val="000000"/>
          <w:szCs w:val="21"/>
          <w:rPrChange w:id="1246" w:author="Windows 用户" w:date="2019-10-03T19:40:00Z">
            <w:rPr>
              <w:ins w:id="1247" w:author="Windows 用户" w:date="2019-10-03T19:40:00Z"/>
              <w:b/>
              <w:color w:val="000000"/>
              <w:sz w:val="28"/>
            </w:rPr>
          </w:rPrChange>
        </w:rPr>
        <w:pPrChange w:id="1248" w:author="Windows 用户" w:date="2019-10-03T19:40:00Z">
          <w:pPr>
            <w:pStyle w:val="ac"/>
            <w:jc w:val="center"/>
          </w:pPr>
        </w:pPrChange>
      </w:pPr>
      <w:ins w:id="1249" w:author="Windows 用户" w:date="2019-10-03T19:39:00Z">
        <w:r w:rsidRPr="00EE2929">
          <w:rPr>
            <w:rFonts w:ascii="黑体" w:eastAsia="黑体" w:hAnsi="黑体" w:hint="eastAsia"/>
            <w:szCs w:val="21"/>
            <w:rPrChange w:id="1250" w:author="Windows 用户" w:date="2019-10-03T19:40:00Z">
              <w:rPr>
                <w:rFonts w:ascii="黑体" w:eastAsia="黑体" w:hAnsi="黑体" w:hint="eastAsia"/>
              </w:rPr>
            </w:rPrChange>
          </w:rPr>
          <w:t>（七）</w:t>
        </w:r>
      </w:ins>
      <w:ins w:id="1251" w:author="Windows 用户" w:date="2019-10-03T19:40:00Z">
        <w:r w:rsidRPr="00EE2929">
          <w:rPr>
            <w:rFonts w:ascii="黑体" w:eastAsia="黑体" w:hAnsi="黑体" w:hint="eastAsia"/>
            <w:color w:val="000000"/>
            <w:szCs w:val="21"/>
            <w:rPrChange w:id="1252" w:author="Windows 用户" w:date="2019-10-03T19:40:00Z">
              <w:rPr>
                <w:rFonts w:hint="eastAsia"/>
                <w:b/>
                <w:color w:val="000000"/>
                <w:sz w:val="28"/>
              </w:rPr>
            </w:rPrChange>
          </w:rPr>
          <w:t>营养器官的整体性、结构与功能的统一性及其对环境的适应性</w:t>
        </w:r>
      </w:ins>
    </w:p>
    <w:p w14:paraId="37080CE2" w14:textId="53D3A7A7" w:rsidR="00EE2929" w:rsidRPr="00EE2929" w:rsidRDefault="00EE2929">
      <w:pPr>
        <w:rPr>
          <w:rFonts w:ascii="黑体" w:eastAsia="黑体" w:hAnsi="黑体"/>
        </w:rPr>
        <w:pPrChange w:id="1253" w:author="Windows 用户" w:date="2019-10-03T19:39:00Z">
          <w:pPr>
            <w:ind w:firstLineChars="300" w:firstLine="630"/>
          </w:pPr>
        </w:pPrChange>
      </w:pPr>
      <w:ins w:id="1254" w:author="Windows 用户" w:date="2019-10-03T19:40:00Z">
        <w:r>
          <w:rPr>
            <w:rFonts w:ascii="黑体" w:eastAsia="黑体" w:hAnsi="黑体"/>
          </w:rPr>
          <w:t xml:space="preserve">      </w:t>
        </w:r>
        <w:r>
          <w:rPr>
            <w:rFonts w:ascii="黑体" w:eastAsia="黑体" w:hAnsi="黑体" w:hint="eastAsia"/>
          </w:rPr>
          <w:t>1.</w:t>
        </w:r>
      </w:ins>
      <w:ins w:id="1255" w:author="李 巧云" w:date="2019-10-04T21:26:00Z">
        <w:r w:rsidR="00E03745">
          <w:rPr>
            <w:rFonts w:ascii="黑体" w:eastAsia="黑体" w:hAnsi="黑体"/>
          </w:rPr>
          <w:t xml:space="preserve"> </w:t>
        </w:r>
      </w:ins>
      <w:ins w:id="1256" w:author="Windows 用户" w:date="2019-10-03T19:44:00Z">
        <w:r>
          <w:rPr>
            <w:rFonts w:ascii="黑体" w:eastAsia="黑体" w:hAnsi="黑体" w:hint="eastAsia"/>
          </w:rPr>
          <w:t>营养器官</w:t>
        </w:r>
      </w:ins>
      <w:ins w:id="1257" w:author="Windows 用户" w:date="2019-10-03T19:45:00Z">
        <w:r>
          <w:rPr>
            <w:rFonts w:ascii="黑体" w:eastAsia="黑体" w:hAnsi="黑体" w:hint="eastAsia"/>
          </w:rPr>
          <w:t>间</w:t>
        </w:r>
      </w:ins>
      <w:ins w:id="1258" w:author="Windows 用户" w:date="2019-10-03T19:44:00Z">
        <w:r>
          <w:rPr>
            <w:rFonts w:ascii="黑体" w:eastAsia="黑体" w:hAnsi="黑体" w:hint="eastAsia"/>
          </w:rPr>
          <w:t>的</w:t>
        </w:r>
      </w:ins>
      <w:ins w:id="1259" w:author="Windows 用户" w:date="2019-10-03T19:45:00Z">
        <w:r>
          <w:rPr>
            <w:rFonts w:ascii="黑体" w:eastAsia="黑体" w:hAnsi="黑体" w:hint="eastAsia"/>
          </w:rPr>
          <w:t>相互</w:t>
        </w:r>
      </w:ins>
      <w:ins w:id="1260" w:author="Windows 用户" w:date="2019-10-03T19:44:00Z">
        <w:r>
          <w:rPr>
            <w:rFonts w:ascii="黑体" w:eastAsia="黑体" w:hAnsi="黑体" w:hint="eastAsia"/>
          </w:rPr>
          <w:t>联系。</w:t>
        </w:r>
      </w:ins>
    </w:p>
    <w:p w14:paraId="1A7DF5A5" w14:textId="79D394CB" w:rsidR="002B1B80" w:rsidRPr="00A14C39" w:rsidRDefault="00273CDF" w:rsidP="00A557AB">
      <w:pPr>
        <w:ind w:firstLineChars="300" w:firstLine="630"/>
        <w:rPr>
          <w:ins w:id="1261" w:author="李 巧云" w:date="2019-10-03T13:20:00Z"/>
          <w:rFonts w:ascii="黑体" w:eastAsia="黑体" w:hAnsi="黑体"/>
        </w:rPr>
      </w:pPr>
      <w:del w:id="1262" w:author="Windows 用户" w:date="2019-10-03T19:45:00Z">
        <w:r w:rsidRPr="00A14C39" w:rsidDel="00EE2929">
          <w:rPr>
            <w:rFonts w:ascii="黑体" w:eastAsia="黑体" w:hAnsi="黑体"/>
          </w:rPr>
          <w:delText>5</w:delText>
        </w:r>
      </w:del>
      <w:ins w:id="1263" w:author="Windows 用户" w:date="2019-10-03T19:45:00Z">
        <w:r w:rsidR="00EE2929" w:rsidRPr="00A14C39">
          <w:rPr>
            <w:rFonts w:ascii="黑体" w:eastAsia="黑体" w:hAnsi="黑体"/>
          </w:rPr>
          <w:t>2</w:t>
        </w:r>
      </w:ins>
      <w:r w:rsidRPr="00A14C39">
        <w:rPr>
          <w:rFonts w:ascii="黑体" w:eastAsia="黑体" w:hAnsi="黑体"/>
        </w:rPr>
        <w:t>.</w:t>
      </w:r>
      <w:ins w:id="1264" w:author="李 巧云" w:date="2019-10-04T21:26:00Z">
        <w:r w:rsidR="00E03745">
          <w:rPr>
            <w:rFonts w:ascii="黑体" w:eastAsia="黑体" w:hAnsi="黑体"/>
          </w:rPr>
          <w:t xml:space="preserve"> </w:t>
        </w:r>
      </w:ins>
      <w:ins w:id="1265" w:author="Windows 用户" w:date="2019-10-03T19:45:00Z">
        <w:r w:rsidR="00EE2929" w:rsidRPr="00A14C39">
          <w:rPr>
            <w:rFonts w:ascii="黑体" w:eastAsia="黑体" w:hAnsi="黑体" w:hint="eastAsia"/>
          </w:rPr>
          <w:t>叶的生态类型</w:t>
        </w:r>
      </w:ins>
      <w:del w:id="1266" w:author="Windows 用户" w:date="2019-10-03T19:45:00Z">
        <w:r w:rsidRPr="00A14C39" w:rsidDel="00EE2929">
          <w:rPr>
            <w:rFonts w:ascii="黑体" w:eastAsia="黑体" w:hAnsi="黑体"/>
          </w:rPr>
          <w:delText> </w:delText>
        </w:r>
        <w:r w:rsidRPr="00A14C39" w:rsidDel="00EE2929">
          <w:rPr>
            <w:rFonts w:ascii="黑体" w:eastAsia="黑体" w:hAnsi="黑体" w:hint="eastAsia"/>
          </w:rPr>
          <w:delText>营养器官间的相互联系</w:delText>
        </w:r>
      </w:del>
      <w:r w:rsidRPr="00A14C39">
        <w:rPr>
          <w:rFonts w:ascii="黑体" w:eastAsia="黑体" w:hAnsi="黑体" w:hint="eastAsia"/>
        </w:rPr>
        <w:t>。</w:t>
      </w:r>
    </w:p>
    <w:p w14:paraId="100536B7" w14:textId="45003BDD" w:rsidR="00A557AB" w:rsidRDefault="00273CDF" w:rsidP="00A557AB">
      <w:pPr>
        <w:ind w:firstLineChars="300" w:firstLine="630"/>
        <w:rPr>
          <w:ins w:id="1267" w:author="Windows 用户" w:date="2019-10-03T19:51:00Z"/>
          <w:rFonts w:ascii="黑体" w:eastAsia="黑体" w:hAnsi="黑体"/>
        </w:rPr>
      </w:pPr>
      <w:del w:id="1268" w:author="Windows 用户" w:date="2019-10-03T19:45:00Z">
        <w:r w:rsidRPr="00273CDF" w:rsidDel="00EE2929">
          <w:rPr>
            <w:rFonts w:ascii="黑体" w:eastAsia="黑体" w:hAnsi="黑体" w:hint="eastAsia"/>
          </w:rPr>
          <w:delText>6</w:delText>
        </w:r>
      </w:del>
      <w:ins w:id="1269" w:author="Windows 用户" w:date="2019-10-03T19:45:00Z">
        <w:r w:rsidR="00EE2929">
          <w:rPr>
            <w:rFonts w:ascii="黑体" w:eastAsia="黑体" w:hAnsi="黑体" w:hint="eastAsia"/>
          </w:rPr>
          <w:t>3</w:t>
        </w:r>
      </w:ins>
      <w:r w:rsidRPr="00273CDF">
        <w:rPr>
          <w:rFonts w:ascii="黑体" w:eastAsia="黑体" w:hAnsi="黑体"/>
        </w:rPr>
        <w:t>.</w:t>
      </w:r>
      <w:ins w:id="1270" w:author="李 巧云" w:date="2019-10-04T21:26:00Z">
        <w:r w:rsidR="00E03745">
          <w:rPr>
            <w:rFonts w:ascii="黑体" w:eastAsia="黑体" w:hAnsi="黑体"/>
          </w:rPr>
          <w:t xml:space="preserve"> </w:t>
        </w:r>
      </w:ins>
      <w:del w:id="1271" w:author="Windows 用户" w:date="2019-10-03T19:46:00Z">
        <w:r w:rsidRPr="00273CDF" w:rsidDel="00EE2929">
          <w:rPr>
            <w:rFonts w:ascii="黑体" w:eastAsia="黑体" w:hAnsi="黑体"/>
          </w:rPr>
          <w:delText> </w:delText>
        </w:r>
      </w:del>
      <w:r w:rsidRPr="00273CDF">
        <w:rPr>
          <w:rFonts w:ascii="黑体" w:eastAsia="黑体" w:hAnsi="黑体" w:hint="eastAsia"/>
        </w:rPr>
        <w:t>营养器官的变态。</w:t>
      </w:r>
    </w:p>
    <w:p w14:paraId="7921EE79" w14:textId="1F868CAA" w:rsidR="00A22D43" w:rsidRPr="00D72DB4" w:rsidDel="001A4FE7" w:rsidRDefault="00A22D43">
      <w:pPr>
        <w:pStyle w:val="ac"/>
        <w:rPr>
          <w:del w:id="1272" w:author="Windows 用户" w:date="2019-10-06T14:19:00Z"/>
          <w:rFonts w:ascii="黑体" w:eastAsia="黑体" w:hAnsi="黑体"/>
          <w:color w:val="000000"/>
          <w:sz w:val="24"/>
          <w:szCs w:val="24"/>
          <w:rPrChange w:id="1273" w:author="Windows 用户" w:date="2019-10-03T20:49:00Z">
            <w:rPr>
              <w:del w:id="1274" w:author="Windows 用户" w:date="2019-10-06T14:19:00Z"/>
              <w:rFonts w:ascii="黑体" w:eastAsia="黑体" w:hAnsi="黑体"/>
            </w:rPr>
          </w:rPrChange>
        </w:rPr>
        <w:pPrChange w:id="1275" w:author="Windows 用户" w:date="2019-10-03T20:49:00Z">
          <w:pPr>
            <w:ind w:firstLineChars="300" w:firstLine="630"/>
          </w:pPr>
        </w:pPrChange>
      </w:pPr>
    </w:p>
    <w:p w14:paraId="05FBF936" w14:textId="60400161" w:rsidR="00273CDF" w:rsidRPr="00273CDF" w:rsidRDefault="00273CDF" w:rsidP="00273CDF">
      <w:pPr>
        <w:rPr>
          <w:rFonts w:ascii="黑体" w:eastAsia="黑体" w:hAnsi="黑体"/>
        </w:rPr>
      </w:pPr>
      <w:r w:rsidRPr="00273CDF">
        <w:rPr>
          <w:rFonts w:ascii="黑体" w:eastAsia="黑体" w:hAnsi="黑体" w:hint="eastAsia"/>
        </w:rPr>
        <w:t>（</w:t>
      </w:r>
      <w:del w:id="1276" w:author="Windows 用户" w:date="2019-10-03T19:52:00Z">
        <w:r w:rsidRPr="00273CDF" w:rsidDel="00A22D43">
          <w:rPr>
            <w:rFonts w:ascii="黑体" w:eastAsia="黑体" w:hAnsi="黑体" w:hint="eastAsia"/>
          </w:rPr>
          <w:delText>三</w:delText>
        </w:r>
      </w:del>
      <w:ins w:id="1277" w:author="Windows 用户" w:date="2019-10-03T19:52:00Z">
        <w:r w:rsidR="00A22D43">
          <w:rPr>
            <w:rFonts w:ascii="黑体" w:eastAsia="黑体" w:hAnsi="黑体" w:hint="eastAsia"/>
          </w:rPr>
          <w:t>八</w:t>
        </w:r>
      </w:ins>
      <w:r w:rsidRPr="00273CDF">
        <w:rPr>
          <w:rFonts w:ascii="黑体" w:eastAsia="黑体" w:hAnsi="黑体" w:hint="eastAsia"/>
        </w:rPr>
        <w:t>）</w:t>
      </w:r>
      <w:del w:id="1278" w:author="Windows 用户" w:date="2019-10-03T19:52:00Z">
        <w:r w:rsidRPr="00273CDF" w:rsidDel="00A22D43">
          <w:rPr>
            <w:rFonts w:ascii="黑体" w:eastAsia="黑体" w:hAnsi="黑体" w:hint="eastAsia"/>
          </w:rPr>
          <w:delText>植物的繁殖</w:delText>
        </w:r>
      </w:del>
      <w:ins w:id="1279" w:author="Windows 用户" w:date="2019-10-03T19:52:00Z">
        <w:r w:rsidR="00A22D43">
          <w:rPr>
            <w:rFonts w:ascii="黑体" w:eastAsia="黑体" w:hAnsi="黑体" w:hint="eastAsia"/>
          </w:rPr>
          <w:t>生殖器官——花</w:t>
        </w:r>
      </w:ins>
    </w:p>
    <w:p w14:paraId="2E943441" w14:textId="77777777" w:rsidR="00273CDF" w:rsidRPr="00273CDF" w:rsidRDefault="00273CDF" w:rsidP="00273CDF">
      <w:pPr>
        <w:ind w:firstLineChars="300" w:firstLine="630"/>
        <w:rPr>
          <w:rFonts w:ascii="黑体" w:eastAsia="黑体" w:hAnsi="黑体"/>
        </w:rPr>
      </w:pPr>
      <w:r w:rsidRPr="00273CDF">
        <w:rPr>
          <w:rFonts w:ascii="黑体" w:eastAsia="黑体" w:hAnsi="黑体"/>
        </w:rPr>
        <w:t>1. </w:t>
      </w:r>
      <w:r w:rsidRPr="00273CDF">
        <w:rPr>
          <w:rFonts w:ascii="黑体" w:eastAsia="黑体" w:hAnsi="黑体" w:hint="eastAsia"/>
        </w:rPr>
        <w:t>植物繁殖的类型。</w:t>
      </w:r>
    </w:p>
    <w:p w14:paraId="7BB3E0EC" w14:textId="06147E75" w:rsidR="00101231" w:rsidDel="00A22D43" w:rsidRDefault="00273CDF" w:rsidP="00273CDF">
      <w:pPr>
        <w:ind w:firstLineChars="300" w:firstLine="630"/>
        <w:rPr>
          <w:del w:id="1280" w:author="Windows 用户" w:date="2019-10-03T19:53:00Z"/>
          <w:rFonts w:ascii="黑体" w:eastAsia="黑体" w:hAnsi="黑体"/>
        </w:rPr>
      </w:pPr>
      <w:r w:rsidRPr="00273CDF">
        <w:rPr>
          <w:rFonts w:ascii="黑体" w:eastAsia="黑体" w:hAnsi="黑体"/>
        </w:rPr>
        <w:t>2. </w:t>
      </w:r>
      <w:r w:rsidRPr="00273CDF">
        <w:rPr>
          <w:rFonts w:ascii="黑体" w:eastAsia="黑体" w:hAnsi="黑体" w:hint="eastAsia"/>
        </w:rPr>
        <w:t>花的组成与演化；</w:t>
      </w:r>
      <w:ins w:id="1281" w:author="Windows 用户" w:date="2019-10-03T19:53:00Z">
        <w:r w:rsidR="00A22D43" w:rsidRPr="00273CDF">
          <w:rPr>
            <w:rFonts w:ascii="黑体" w:eastAsia="黑体" w:hAnsi="黑体" w:hint="eastAsia"/>
          </w:rPr>
          <w:t>花的形成和发育。</w:t>
        </w:r>
      </w:ins>
      <w:del w:id="1282" w:author="Windows 用户" w:date="2019-10-03T19:52:00Z">
        <w:r w:rsidRPr="00273CDF" w:rsidDel="00A22D43">
          <w:rPr>
            <w:rFonts w:ascii="黑体" w:eastAsia="黑体" w:hAnsi="黑体" w:hint="eastAsia"/>
          </w:rPr>
          <w:delText>无限花序与有限花序。</w:delText>
        </w:r>
      </w:del>
    </w:p>
    <w:p w14:paraId="2485F260" w14:textId="45E1863B" w:rsidR="00273CDF" w:rsidRDefault="00273CDF">
      <w:pPr>
        <w:ind w:firstLineChars="300" w:firstLine="630"/>
        <w:rPr>
          <w:rFonts w:ascii="黑体" w:eastAsia="黑体" w:hAnsi="黑体"/>
        </w:rPr>
      </w:pPr>
      <w:del w:id="1283" w:author="Windows 用户" w:date="2019-10-03T19:53:00Z">
        <w:r w:rsidRPr="00273CDF" w:rsidDel="00A22D43">
          <w:rPr>
            <w:rFonts w:ascii="黑体" w:eastAsia="黑体" w:hAnsi="黑体"/>
          </w:rPr>
          <w:delText>3. </w:delText>
        </w:r>
      </w:del>
      <w:ins w:id="1284" w:author="Windows 用户" w:date="2019-10-03T19:53:00Z">
        <w:r w:rsidR="00A22D43" w:rsidRPr="00273CDF" w:rsidDel="00A22D43">
          <w:rPr>
            <w:rFonts w:ascii="黑体" w:eastAsia="黑体" w:hAnsi="黑体" w:hint="eastAsia"/>
          </w:rPr>
          <w:t xml:space="preserve"> </w:t>
        </w:r>
      </w:ins>
      <w:del w:id="1285" w:author="Windows 用户" w:date="2019-10-03T19:53:00Z">
        <w:r w:rsidRPr="00273CDF" w:rsidDel="00A22D43">
          <w:rPr>
            <w:rFonts w:ascii="黑体" w:eastAsia="黑体" w:hAnsi="黑体" w:hint="eastAsia"/>
          </w:rPr>
          <w:delText>花的形成和发育。</w:delText>
        </w:r>
      </w:del>
    </w:p>
    <w:p w14:paraId="3636F16B" w14:textId="5C3AA9C6" w:rsidR="00101231" w:rsidRDefault="00273CDF" w:rsidP="00273CDF">
      <w:pPr>
        <w:ind w:firstLineChars="300" w:firstLine="630"/>
        <w:rPr>
          <w:rFonts w:ascii="黑体" w:eastAsia="黑体" w:hAnsi="黑体"/>
        </w:rPr>
      </w:pPr>
      <w:del w:id="1286" w:author="Windows 用户" w:date="2019-10-03T19:53:00Z">
        <w:r w:rsidRPr="00273CDF" w:rsidDel="00A22D43">
          <w:rPr>
            <w:rFonts w:ascii="黑体" w:eastAsia="黑体" w:hAnsi="黑体" w:hint="eastAsia"/>
          </w:rPr>
          <w:delText>4</w:delText>
        </w:r>
      </w:del>
      <w:ins w:id="1287" w:author="Windows 用户" w:date="2019-10-03T19:53:00Z">
        <w:r w:rsidR="00A22D43">
          <w:rPr>
            <w:rFonts w:ascii="黑体" w:eastAsia="黑体" w:hAnsi="黑体" w:hint="eastAsia"/>
          </w:rPr>
          <w:t>3</w:t>
        </w:r>
      </w:ins>
      <w:r w:rsidRPr="00273CDF">
        <w:rPr>
          <w:rFonts w:ascii="黑体" w:eastAsia="黑体" w:hAnsi="黑体"/>
        </w:rPr>
        <w:t>. </w:t>
      </w:r>
      <w:r w:rsidRPr="00273CDF">
        <w:rPr>
          <w:rFonts w:ascii="黑体" w:eastAsia="黑体" w:hAnsi="黑体" w:hint="eastAsia"/>
        </w:rPr>
        <w:t>花药的发育和花粉粒的形成。</w:t>
      </w:r>
    </w:p>
    <w:p w14:paraId="1C775C3A" w14:textId="1890405B" w:rsidR="00273CDF" w:rsidRPr="00273CDF" w:rsidRDefault="00273CDF" w:rsidP="00273CDF">
      <w:pPr>
        <w:ind w:firstLineChars="300" w:firstLine="630"/>
        <w:rPr>
          <w:rFonts w:ascii="黑体" w:eastAsia="黑体" w:hAnsi="黑体"/>
        </w:rPr>
      </w:pPr>
      <w:del w:id="1288" w:author="Windows 用户" w:date="2019-10-03T19:53:00Z">
        <w:r w:rsidRPr="00273CDF" w:rsidDel="00A22D43">
          <w:rPr>
            <w:rFonts w:ascii="黑体" w:eastAsia="黑体" w:hAnsi="黑体" w:hint="eastAsia"/>
          </w:rPr>
          <w:delText>5</w:delText>
        </w:r>
      </w:del>
      <w:ins w:id="1289" w:author="Windows 用户" w:date="2019-10-03T19:53:00Z">
        <w:r w:rsidR="00A22D43">
          <w:rPr>
            <w:rFonts w:ascii="黑体" w:eastAsia="黑体" w:hAnsi="黑体" w:hint="eastAsia"/>
          </w:rPr>
          <w:t>4</w:t>
        </w:r>
      </w:ins>
      <w:r w:rsidRPr="00273CDF">
        <w:rPr>
          <w:rFonts w:ascii="黑体" w:eastAsia="黑体" w:hAnsi="黑体"/>
        </w:rPr>
        <w:t>. </w:t>
      </w:r>
      <w:r w:rsidRPr="00273CDF">
        <w:rPr>
          <w:rFonts w:ascii="黑体" w:eastAsia="黑体" w:hAnsi="黑体" w:hint="eastAsia"/>
        </w:rPr>
        <w:t>胚珠的发育和胚囊的形成。</w:t>
      </w:r>
    </w:p>
    <w:p w14:paraId="5A92D657" w14:textId="5D47D34C" w:rsidR="00273CDF" w:rsidRPr="00273CDF" w:rsidRDefault="00273CDF" w:rsidP="00101231">
      <w:pPr>
        <w:ind w:firstLineChars="300" w:firstLine="630"/>
        <w:rPr>
          <w:rFonts w:ascii="黑体" w:eastAsia="黑体" w:hAnsi="黑体"/>
        </w:rPr>
      </w:pPr>
      <w:del w:id="1290" w:author="Windows 用户" w:date="2019-10-03T19:53:00Z">
        <w:r w:rsidRPr="00273CDF" w:rsidDel="00A22D43">
          <w:rPr>
            <w:rFonts w:ascii="黑体" w:eastAsia="黑体" w:hAnsi="黑体" w:hint="eastAsia"/>
          </w:rPr>
          <w:delText>6</w:delText>
        </w:r>
      </w:del>
      <w:ins w:id="1291" w:author="Windows 用户" w:date="2019-10-03T19:53:00Z">
        <w:r w:rsidR="00A22D43">
          <w:rPr>
            <w:rFonts w:ascii="黑体" w:eastAsia="黑体" w:hAnsi="黑体" w:hint="eastAsia"/>
          </w:rPr>
          <w:t>5</w:t>
        </w:r>
      </w:ins>
      <w:r w:rsidRPr="00273CDF">
        <w:rPr>
          <w:rFonts w:ascii="黑体" w:eastAsia="黑体" w:hAnsi="黑体"/>
        </w:rPr>
        <w:t>. </w:t>
      </w:r>
      <w:r w:rsidRPr="00273CDF">
        <w:rPr>
          <w:rFonts w:ascii="黑体" w:eastAsia="黑体" w:hAnsi="黑体" w:hint="eastAsia"/>
        </w:rPr>
        <w:t>自花传粉和异花传粉</w:t>
      </w:r>
      <w:del w:id="1292" w:author="Windows 用户" w:date="2019-10-03T19:56:00Z">
        <w:r w:rsidRPr="00273CDF" w:rsidDel="00A22D43">
          <w:rPr>
            <w:rFonts w:ascii="黑体" w:eastAsia="黑体" w:hAnsi="黑体" w:hint="eastAsia"/>
          </w:rPr>
          <w:delText>；</w:delText>
        </w:r>
      </w:del>
      <w:ins w:id="1293" w:author="Windows 用户" w:date="2019-10-03T19:56:00Z">
        <w:r w:rsidR="00A22D43">
          <w:rPr>
            <w:rFonts w:ascii="黑体" w:eastAsia="黑体" w:hAnsi="黑体" w:hint="eastAsia"/>
          </w:rPr>
          <w:t>。</w:t>
        </w:r>
      </w:ins>
      <w:del w:id="1294" w:author="Windows 用户" w:date="2019-10-03T19:56:00Z">
        <w:r w:rsidRPr="00273CDF" w:rsidDel="00A22D43">
          <w:rPr>
            <w:rFonts w:ascii="黑体" w:eastAsia="黑体" w:hAnsi="黑体" w:hint="eastAsia"/>
          </w:rPr>
          <w:delText>风媒花和虫媒花。</w:delText>
        </w:r>
      </w:del>
      <w:del w:id="1295" w:author="Windows 用户" w:date="2019-10-03T19:55:00Z">
        <w:r w:rsidRPr="00273CDF" w:rsidDel="00A22D43">
          <w:rPr>
            <w:rFonts w:ascii="黑体" w:eastAsia="黑体" w:hAnsi="黑体" w:hint="eastAsia"/>
          </w:rPr>
          <w:delText>。</w:delText>
        </w:r>
      </w:del>
    </w:p>
    <w:p w14:paraId="23F019AE" w14:textId="00DD3CD6" w:rsidR="00273CDF" w:rsidRDefault="00273CDF" w:rsidP="00273CDF">
      <w:pPr>
        <w:rPr>
          <w:ins w:id="1296" w:author="Windows 用户" w:date="2019-10-03T19:53:00Z"/>
          <w:rFonts w:ascii="黑体" w:eastAsia="黑体" w:hAnsi="黑体"/>
        </w:rPr>
      </w:pPr>
      <w:r>
        <w:rPr>
          <w:rFonts w:ascii="黑体" w:eastAsia="黑体" w:hAnsi="黑体" w:hint="eastAsia"/>
        </w:rPr>
        <w:t xml:space="preserve"> </w:t>
      </w:r>
      <w:r>
        <w:rPr>
          <w:rFonts w:ascii="黑体" w:eastAsia="黑体" w:hAnsi="黑体"/>
        </w:rPr>
        <w:t xml:space="preserve">     </w:t>
      </w:r>
      <w:del w:id="1297" w:author="Windows 用户" w:date="2019-10-03T19:53:00Z">
        <w:r w:rsidRPr="00273CDF" w:rsidDel="00A22D43">
          <w:rPr>
            <w:rFonts w:ascii="黑体" w:eastAsia="黑体" w:hAnsi="黑体" w:hint="eastAsia"/>
          </w:rPr>
          <w:delText>7</w:delText>
        </w:r>
      </w:del>
      <w:ins w:id="1298" w:author="Windows 用户" w:date="2019-10-03T19:53:00Z">
        <w:r w:rsidR="00A22D43">
          <w:rPr>
            <w:rFonts w:ascii="黑体" w:eastAsia="黑体" w:hAnsi="黑体" w:hint="eastAsia"/>
          </w:rPr>
          <w:t>6</w:t>
        </w:r>
      </w:ins>
      <w:r w:rsidRPr="00273CDF">
        <w:rPr>
          <w:rFonts w:ascii="黑体" w:eastAsia="黑体" w:hAnsi="黑体"/>
        </w:rPr>
        <w:t>. </w:t>
      </w:r>
      <w:r w:rsidRPr="00273CDF">
        <w:rPr>
          <w:rFonts w:ascii="黑体" w:eastAsia="黑体" w:hAnsi="黑体" w:hint="eastAsia"/>
        </w:rPr>
        <w:t>被子植物的双受精及其生物学意义</w:t>
      </w:r>
      <w:del w:id="1299" w:author="Windows 用户" w:date="2019-10-03T19:58:00Z">
        <w:r w:rsidRPr="00273CDF" w:rsidDel="00A22D43">
          <w:rPr>
            <w:rFonts w:ascii="黑体" w:eastAsia="黑体" w:hAnsi="黑体" w:hint="eastAsia"/>
          </w:rPr>
          <w:delText>；</w:delText>
        </w:r>
      </w:del>
      <w:ins w:id="1300" w:author="Windows 用户" w:date="2019-10-03T19:58:00Z">
        <w:r w:rsidR="00172452">
          <w:rPr>
            <w:rFonts w:ascii="黑体" w:eastAsia="黑体" w:hAnsi="黑体" w:hint="eastAsia"/>
          </w:rPr>
          <w:t>。</w:t>
        </w:r>
        <w:r w:rsidR="00172452" w:rsidRPr="00273CDF" w:rsidDel="00172452">
          <w:rPr>
            <w:rFonts w:ascii="黑体" w:eastAsia="黑体" w:hAnsi="黑体" w:hint="eastAsia"/>
          </w:rPr>
          <w:t xml:space="preserve"> </w:t>
        </w:r>
      </w:ins>
      <w:moveFromRangeStart w:id="1301" w:author="Windows 用户" w:date="2019-10-03T19:58:00Z" w:name="move21025146"/>
      <w:moveFrom w:id="1302" w:author="Windows 用户" w:date="2019-10-03T19:58:00Z">
        <w:r w:rsidRPr="00273CDF" w:rsidDel="00172452">
          <w:rPr>
            <w:rFonts w:ascii="黑体" w:eastAsia="黑体" w:hAnsi="黑体" w:hint="eastAsia"/>
          </w:rPr>
          <w:t>无融合生殖和多胚现象。</w:t>
        </w:r>
      </w:moveFrom>
      <w:moveFromRangeEnd w:id="1301"/>
    </w:p>
    <w:p w14:paraId="36FAADD4" w14:textId="641A2B1A" w:rsidR="00A22D43" w:rsidRPr="00A22D43" w:rsidRDefault="00A22D43">
      <w:pPr>
        <w:rPr>
          <w:rFonts w:ascii="黑体" w:eastAsia="黑体" w:hAnsi="黑体"/>
          <w:color w:val="000000"/>
          <w:szCs w:val="21"/>
          <w:rPrChange w:id="1303" w:author="Windows 用户" w:date="2019-10-03T19:56:00Z">
            <w:rPr>
              <w:rFonts w:ascii="黑体" w:eastAsia="黑体" w:hAnsi="黑体"/>
            </w:rPr>
          </w:rPrChange>
        </w:rPr>
      </w:pPr>
      <w:ins w:id="1304" w:author="Windows 用户" w:date="2019-10-03T19:53:00Z">
        <w:r w:rsidRPr="00A22D43">
          <w:rPr>
            <w:rFonts w:ascii="黑体" w:eastAsia="黑体" w:hAnsi="黑体" w:hint="eastAsia"/>
            <w:szCs w:val="21"/>
            <w:rPrChange w:id="1305" w:author="Windows 用户" w:date="2019-10-03T19:54:00Z">
              <w:rPr>
                <w:rFonts w:ascii="黑体" w:eastAsia="黑体" w:hAnsi="黑体" w:hint="eastAsia"/>
              </w:rPr>
            </w:rPrChange>
          </w:rPr>
          <w:t>（</w:t>
        </w:r>
      </w:ins>
      <w:ins w:id="1306" w:author="Windows 用户" w:date="2019-10-03T19:54:00Z">
        <w:r w:rsidRPr="00A22D43">
          <w:rPr>
            <w:rFonts w:ascii="黑体" w:eastAsia="黑体" w:hAnsi="黑体" w:hint="eastAsia"/>
            <w:szCs w:val="21"/>
            <w:rPrChange w:id="1307" w:author="Windows 用户" w:date="2019-10-03T19:54:00Z">
              <w:rPr>
                <w:rFonts w:ascii="黑体" w:eastAsia="黑体" w:hAnsi="黑体" w:hint="eastAsia"/>
              </w:rPr>
            </w:rPrChange>
          </w:rPr>
          <w:t>九</w:t>
        </w:r>
      </w:ins>
      <w:ins w:id="1308" w:author="Windows 用户" w:date="2019-10-03T19:53:00Z">
        <w:r w:rsidRPr="00A22D43">
          <w:rPr>
            <w:rFonts w:ascii="黑体" w:eastAsia="黑体" w:hAnsi="黑体" w:hint="eastAsia"/>
            <w:szCs w:val="21"/>
            <w:rPrChange w:id="1309" w:author="Windows 用户" w:date="2019-10-03T19:54:00Z">
              <w:rPr>
                <w:rFonts w:ascii="黑体" w:eastAsia="黑体" w:hAnsi="黑体" w:hint="eastAsia"/>
              </w:rPr>
            </w:rPrChange>
          </w:rPr>
          <w:t>）</w:t>
        </w:r>
      </w:ins>
      <w:ins w:id="1310" w:author="Windows 用户" w:date="2019-10-03T19:54:00Z">
        <w:r w:rsidRPr="00A22D43">
          <w:rPr>
            <w:rFonts w:ascii="黑体" w:eastAsia="黑体" w:hAnsi="黑体" w:hint="eastAsia"/>
            <w:color w:val="000000"/>
            <w:szCs w:val="21"/>
            <w:rPrChange w:id="1311" w:author="Windows 用户" w:date="2019-10-03T19:54:00Z">
              <w:rPr>
                <w:rFonts w:hint="eastAsia"/>
                <w:b/>
                <w:color w:val="000000"/>
                <w:sz w:val="28"/>
              </w:rPr>
            </w:rPrChange>
          </w:rPr>
          <w:t>种子的发育、果实的形成及果皮的结构</w:t>
        </w:r>
      </w:ins>
    </w:p>
    <w:p w14:paraId="29A83D5F" w14:textId="42738202" w:rsidR="00A22D43" w:rsidRDefault="00273CDF" w:rsidP="00273CDF">
      <w:pPr>
        <w:ind w:firstLineChars="300" w:firstLine="630"/>
        <w:rPr>
          <w:ins w:id="1312" w:author="Windows 用户" w:date="2019-10-03T19:56:00Z"/>
          <w:rFonts w:ascii="黑体" w:eastAsia="黑体" w:hAnsi="黑体"/>
        </w:rPr>
      </w:pPr>
      <w:del w:id="1313" w:author="Windows 用户" w:date="2019-10-03T19:56:00Z">
        <w:r w:rsidRPr="00273CDF" w:rsidDel="00A22D43">
          <w:rPr>
            <w:rFonts w:ascii="黑体" w:eastAsia="黑体" w:hAnsi="黑体" w:hint="eastAsia"/>
          </w:rPr>
          <w:delText>8</w:delText>
        </w:r>
      </w:del>
      <w:ins w:id="1314" w:author="Windows 用户" w:date="2019-10-03T19:56:00Z">
        <w:r w:rsidR="00A22D43">
          <w:rPr>
            <w:rFonts w:ascii="黑体" w:eastAsia="黑体" w:hAnsi="黑体" w:hint="eastAsia"/>
          </w:rPr>
          <w:t>1</w:t>
        </w:r>
      </w:ins>
      <w:r w:rsidRPr="00273CDF">
        <w:rPr>
          <w:rFonts w:ascii="黑体" w:eastAsia="黑体" w:hAnsi="黑体"/>
        </w:rPr>
        <w:t>. </w:t>
      </w:r>
      <w:proofErr w:type="gramStart"/>
      <w:r w:rsidRPr="00273CDF">
        <w:rPr>
          <w:rFonts w:ascii="黑体" w:eastAsia="黑体" w:hAnsi="黑体" w:hint="eastAsia"/>
        </w:rPr>
        <w:t>胚与胚乳</w:t>
      </w:r>
      <w:proofErr w:type="gramEnd"/>
      <w:r w:rsidRPr="00273CDF">
        <w:rPr>
          <w:rFonts w:ascii="黑体" w:eastAsia="黑体" w:hAnsi="黑体" w:hint="eastAsia"/>
        </w:rPr>
        <w:t>的发育；</w:t>
      </w:r>
      <w:moveToRangeStart w:id="1315" w:author="Windows 用户" w:date="2019-10-03T19:58:00Z" w:name="move21025146"/>
      <w:moveTo w:id="1316" w:author="Windows 用户" w:date="2019-10-03T19:58:00Z">
        <w:r w:rsidR="00172452" w:rsidRPr="00273CDF">
          <w:rPr>
            <w:rFonts w:ascii="黑体" w:eastAsia="黑体" w:hAnsi="黑体" w:hint="eastAsia"/>
          </w:rPr>
          <w:t>无融合生殖和多胚现象。</w:t>
        </w:r>
      </w:moveTo>
      <w:moveToRangeEnd w:id="1315"/>
    </w:p>
    <w:p w14:paraId="70EAB96B" w14:textId="2AE0636A" w:rsidR="00273CDF" w:rsidRDefault="00172452" w:rsidP="00273CDF">
      <w:pPr>
        <w:ind w:firstLineChars="300" w:firstLine="630"/>
        <w:rPr>
          <w:rFonts w:ascii="黑体" w:eastAsia="黑体" w:hAnsi="黑体"/>
        </w:rPr>
      </w:pPr>
      <w:ins w:id="1317" w:author="Windows 用户" w:date="2019-10-03T19:58:00Z">
        <w:r>
          <w:rPr>
            <w:rFonts w:ascii="黑体" w:eastAsia="黑体" w:hAnsi="黑体" w:hint="eastAsia"/>
          </w:rPr>
          <w:t>2</w:t>
        </w:r>
      </w:ins>
      <w:ins w:id="1318" w:author="Windows 用户" w:date="2019-10-03T19:59:00Z">
        <w:r>
          <w:rPr>
            <w:rFonts w:ascii="黑体" w:eastAsia="黑体" w:hAnsi="黑体" w:hint="eastAsia"/>
          </w:rPr>
          <w:t>.</w:t>
        </w:r>
        <w:r>
          <w:rPr>
            <w:rFonts w:ascii="黑体" w:eastAsia="黑体" w:hAnsi="黑体"/>
          </w:rPr>
          <w:t xml:space="preserve"> </w:t>
        </w:r>
        <w:del w:id="1319" w:author="李 巧云" w:date="2019-10-04T19:35:00Z">
          <w:r w:rsidDel="006E2193">
            <w:rPr>
              <w:rFonts w:ascii="黑体" w:eastAsia="黑体" w:hAnsi="黑体"/>
            </w:rPr>
            <w:delText xml:space="preserve"> </w:delText>
          </w:r>
        </w:del>
      </w:ins>
      <w:r w:rsidR="00273CDF" w:rsidRPr="00273CDF">
        <w:rPr>
          <w:rFonts w:ascii="黑体" w:eastAsia="黑体" w:hAnsi="黑体" w:hint="eastAsia"/>
        </w:rPr>
        <w:t>果实的形成</w:t>
      </w:r>
      <w:del w:id="1320" w:author="李 巧云" w:date="2019-10-04T21:27:00Z">
        <w:r w:rsidR="00273CDF" w:rsidRPr="00273CDF" w:rsidDel="002A6E74">
          <w:rPr>
            <w:rFonts w:ascii="黑体" w:eastAsia="黑体" w:hAnsi="黑体" w:hint="eastAsia"/>
          </w:rPr>
          <w:delText>与类型</w:delText>
        </w:r>
      </w:del>
      <w:r w:rsidR="00273CDF" w:rsidRPr="00273CDF">
        <w:rPr>
          <w:rFonts w:ascii="黑体" w:eastAsia="黑体" w:hAnsi="黑体" w:hint="eastAsia"/>
        </w:rPr>
        <w:t>。</w:t>
      </w:r>
    </w:p>
    <w:p w14:paraId="0CD7607B" w14:textId="127121FF" w:rsidR="004D4E3E" w:rsidRDefault="004D4E3E" w:rsidP="00273CDF">
      <w:pPr>
        <w:ind w:firstLineChars="300" w:firstLine="630"/>
        <w:rPr>
          <w:rFonts w:ascii="黑体" w:eastAsia="黑体" w:hAnsi="黑体"/>
        </w:rPr>
      </w:pPr>
      <w:del w:id="1321" w:author="李 巧云" w:date="2019-10-04T19:35:00Z">
        <w:r w:rsidDel="006E2193">
          <w:rPr>
            <w:rFonts w:ascii="黑体" w:eastAsia="黑体" w:hAnsi="黑体" w:hint="eastAsia"/>
          </w:rPr>
          <w:delText>9</w:delText>
        </w:r>
      </w:del>
      <w:ins w:id="1322" w:author="李 巧云" w:date="2019-10-04T19:35:00Z">
        <w:r w:rsidR="006E2193">
          <w:rPr>
            <w:rFonts w:ascii="黑体" w:eastAsia="黑体" w:hAnsi="黑体" w:hint="eastAsia"/>
          </w:rPr>
          <w:t>3</w:t>
        </w:r>
      </w:ins>
      <w:r>
        <w:rPr>
          <w:rFonts w:ascii="黑体" w:eastAsia="黑体" w:hAnsi="黑体"/>
        </w:rPr>
        <w:t xml:space="preserve">. </w:t>
      </w:r>
      <w:del w:id="1323" w:author="Windows 用户" w:date="2019-10-03T20:00:00Z">
        <w:r w:rsidDel="00172452">
          <w:rPr>
            <w:rFonts w:ascii="黑体" w:eastAsia="黑体" w:hAnsi="黑体" w:hint="eastAsia"/>
          </w:rPr>
          <w:delText>植物的生活史与世代交替。</w:delText>
        </w:r>
      </w:del>
      <w:ins w:id="1324" w:author="Windows 用户" w:date="2019-10-03T20:00:00Z">
        <w:r w:rsidR="00172452">
          <w:rPr>
            <w:rFonts w:ascii="黑体" w:eastAsia="黑体" w:hAnsi="黑体" w:hint="eastAsia"/>
          </w:rPr>
          <w:t>果实和种子的传播</w:t>
        </w:r>
      </w:ins>
      <w:ins w:id="1325" w:author="Windows 用户" w:date="2019-10-03T20:01:00Z">
        <w:r w:rsidR="00172452">
          <w:rPr>
            <w:rFonts w:ascii="黑体" w:eastAsia="黑体" w:hAnsi="黑体" w:hint="eastAsia"/>
          </w:rPr>
          <w:t>。</w:t>
        </w:r>
      </w:ins>
    </w:p>
    <w:p w14:paraId="536FCCEB" w14:textId="621B25AD" w:rsidR="00FE5BE1" w:rsidRPr="00FE5BE1" w:rsidRDefault="00FE5BE1" w:rsidP="00FE5BE1">
      <w:pPr>
        <w:rPr>
          <w:rFonts w:ascii="黑体" w:eastAsia="黑体" w:hAnsi="黑体"/>
        </w:rPr>
      </w:pPr>
      <w:r w:rsidRPr="00FE5BE1">
        <w:rPr>
          <w:rFonts w:ascii="黑体" w:eastAsia="黑体" w:hAnsi="黑体" w:hint="eastAsia"/>
        </w:rPr>
        <w:t>（</w:t>
      </w:r>
      <w:del w:id="1326" w:author="Windows 用户" w:date="2019-10-03T20:01:00Z">
        <w:r w:rsidRPr="00FE5BE1" w:rsidDel="00172452">
          <w:rPr>
            <w:rFonts w:ascii="黑体" w:eastAsia="黑体" w:hAnsi="黑体" w:hint="eastAsia"/>
          </w:rPr>
          <w:delText>四</w:delText>
        </w:r>
      </w:del>
      <w:ins w:id="1327" w:author="Windows 用户" w:date="2019-10-03T20:01:00Z">
        <w:r w:rsidR="00172452">
          <w:rPr>
            <w:rFonts w:ascii="黑体" w:eastAsia="黑体" w:hAnsi="黑体" w:hint="eastAsia"/>
          </w:rPr>
          <w:t>十</w:t>
        </w:r>
      </w:ins>
      <w:r w:rsidRPr="00FE5BE1">
        <w:rPr>
          <w:rFonts w:ascii="黑体" w:eastAsia="黑体" w:hAnsi="黑体" w:hint="eastAsia"/>
        </w:rPr>
        <w:t>）</w:t>
      </w:r>
      <w:del w:id="1328" w:author="Windows 用户" w:date="2019-10-03T20:01:00Z">
        <w:r w:rsidRPr="00FE5BE1" w:rsidDel="00172452">
          <w:rPr>
            <w:rFonts w:ascii="黑体" w:eastAsia="黑体" w:hAnsi="黑体" w:hint="eastAsia"/>
          </w:rPr>
          <w:delText>植物的分类与系统发育</w:delText>
        </w:r>
      </w:del>
      <w:ins w:id="1329" w:author="Windows 用户" w:date="2019-10-03T20:01:00Z">
        <w:r w:rsidR="00172452">
          <w:rPr>
            <w:rFonts w:ascii="黑体" w:eastAsia="黑体" w:hAnsi="黑体" w:hint="eastAsia"/>
          </w:rPr>
          <w:t>植物类群及分类</w:t>
        </w:r>
      </w:ins>
    </w:p>
    <w:p w14:paraId="031539CD" w14:textId="092CDA7B" w:rsidR="00FE5BE1" w:rsidRDefault="00FE5BE1" w:rsidP="00302AD4">
      <w:pPr>
        <w:ind w:firstLineChars="300" w:firstLine="630"/>
        <w:rPr>
          <w:ins w:id="1330" w:author="Windows 用户" w:date="2019-10-03T20:02:00Z"/>
          <w:rFonts w:ascii="黑体" w:eastAsia="黑体" w:hAnsi="黑体"/>
        </w:rPr>
      </w:pPr>
      <w:r w:rsidRPr="00FE5BE1">
        <w:rPr>
          <w:rFonts w:ascii="黑体" w:eastAsia="黑体" w:hAnsi="黑体"/>
        </w:rPr>
        <w:t>1.</w:t>
      </w:r>
      <w:ins w:id="1331" w:author="Windows 用户" w:date="2019-10-06T14:21:00Z">
        <w:r w:rsidR="00AF400E">
          <w:rPr>
            <w:rFonts w:ascii="黑体" w:eastAsia="黑体" w:hAnsi="黑体"/>
          </w:rPr>
          <w:t xml:space="preserve"> </w:t>
        </w:r>
      </w:ins>
      <w:del w:id="1332" w:author="Windows 用户" w:date="2019-10-06T14:21:00Z">
        <w:r w:rsidRPr="00FE5BE1" w:rsidDel="00AF400E">
          <w:rPr>
            <w:rFonts w:ascii="黑体" w:eastAsia="黑体" w:hAnsi="黑体"/>
          </w:rPr>
          <w:delText> </w:delText>
        </w:r>
      </w:del>
      <w:r w:rsidRPr="00FE5BE1">
        <w:rPr>
          <w:rFonts w:ascii="黑体" w:eastAsia="黑体" w:hAnsi="黑体" w:hint="eastAsia"/>
        </w:rPr>
        <w:t>植物分类</w:t>
      </w:r>
      <w:del w:id="1333" w:author="Windows 用户" w:date="2019-10-03T20:04:00Z">
        <w:r w:rsidRPr="00FE5BE1" w:rsidDel="00172452">
          <w:rPr>
            <w:rFonts w:ascii="黑体" w:eastAsia="黑体" w:hAnsi="黑体" w:hint="eastAsia"/>
          </w:rPr>
          <w:delText>的阶层系统与命名</w:delText>
        </w:r>
      </w:del>
      <w:ins w:id="1334" w:author="Windows 用户" w:date="2019-10-03T20:04:00Z">
        <w:r w:rsidR="00172452">
          <w:rPr>
            <w:rFonts w:ascii="黑体" w:eastAsia="黑体" w:hAnsi="黑体" w:hint="eastAsia"/>
          </w:rPr>
          <w:t>的方法及</w:t>
        </w:r>
      </w:ins>
      <w:ins w:id="1335" w:author="Windows 用户" w:date="2019-10-03T20:05:00Z">
        <w:r w:rsidR="00172452">
          <w:rPr>
            <w:rFonts w:ascii="黑体" w:eastAsia="黑体" w:hAnsi="黑体" w:hint="eastAsia"/>
          </w:rPr>
          <w:t>各级</w:t>
        </w:r>
      </w:ins>
      <w:ins w:id="1336" w:author="Windows 用户" w:date="2019-10-03T20:04:00Z">
        <w:r w:rsidR="00172452">
          <w:rPr>
            <w:rFonts w:ascii="黑体" w:eastAsia="黑体" w:hAnsi="黑体" w:hint="eastAsia"/>
          </w:rPr>
          <w:t>单位</w:t>
        </w:r>
      </w:ins>
      <w:r w:rsidRPr="00FE5BE1">
        <w:rPr>
          <w:rFonts w:ascii="黑体" w:eastAsia="黑体" w:hAnsi="黑体" w:hint="eastAsia"/>
        </w:rPr>
        <w:t>。</w:t>
      </w:r>
    </w:p>
    <w:p w14:paraId="698F4696" w14:textId="1E21F9CE" w:rsidR="00172452" w:rsidRDefault="00172452" w:rsidP="00302AD4">
      <w:pPr>
        <w:ind w:firstLineChars="300" w:firstLine="630"/>
        <w:rPr>
          <w:ins w:id="1337" w:author="Windows 用户" w:date="2019-10-03T20:34:00Z"/>
          <w:rFonts w:ascii="黑体" w:eastAsia="黑体" w:hAnsi="黑体"/>
        </w:rPr>
      </w:pPr>
      <w:ins w:id="1338" w:author="Windows 用户" w:date="2019-10-03T20:04:00Z">
        <w:r>
          <w:rPr>
            <w:rFonts w:ascii="黑体" w:eastAsia="黑体" w:hAnsi="黑体" w:hint="eastAsia"/>
          </w:rPr>
          <w:t>2.</w:t>
        </w:r>
        <w:r>
          <w:rPr>
            <w:rFonts w:ascii="黑体" w:eastAsia="黑体" w:hAnsi="黑体"/>
          </w:rPr>
          <w:t xml:space="preserve"> </w:t>
        </w:r>
        <w:del w:id="1339" w:author="李 巧云" w:date="2019-10-04T19:37:00Z">
          <w:r w:rsidDel="00A62D97">
            <w:rPr>
              <w:rFonts w:ascii="黑体" w:eastAsia="黑体" w:hAnsi="黑体"/>
            </w:rPr>
            <w:delText xml:space="preserve"> </w:delText>
          </w:r>
        </w:del>
        <w:r>
          <w:rPr>
            <w:rFonts w:ascii="黑体" w:eastAsia="黑体" w:hAnsi="黑体" w:hint="eastAsia"/>
          </w:rPr>
          <w:t>植物的命名</w:t>
        </w:r>
      </w:ins>
      <w:ins w:id="1340" w:author="Windows 用户" w:date="2019-10-03T20:05:00Z">
        <w:r>
          <w:rPr>
            <w:rFonts w:ascii="黑体" w:eastAsia="黑体" w:hAnsi="黑体" w:hint="eastAsia"/>
          </w:rPr>
          <w:t>。</w:t>
        </w:r>
      </w:ins>
    </w:p>
    <w:p w14:paraId="3F9361DC" w14:textId="0C3DB5BA" w:rsidR="00310F4F" w:rsidRDefault="00310F4F" w:rsidP="00310F4F">
      <w:pPr>
        <w:ind w:firstLineChars="300" w:firstLine="630"/>
        <w:rPr>
          <w:ins w:id="1341" w:author="Windows 用户" w:date="2019-10-03T20:34:00Z"/>
          <w:rFonts w:ascii="黑体" w:eastAsia="黑体" w:hAnsi="黑体"/>
        </w:rPr>
      </w:pPr>
      <w:ins w:id="1342" w:author="Windows 用户" w:date="2019-10-03T20:34:00Z">
        <w:r>
          <w:rPr>
            <w:rFonts w:ascii="黑体" w:eastAsia="黑体" w:hAnsi="黑体" w:hint="eastAsia"/>
          </w:rPr>
          <w:t>3.</w:t>
        </w:r>
      </w:ins>
      <w:ins w:id="1343" w:author="Windows 用户" w:date="2019-10-03T20:35:00Z">
        <w:r>
          <w:rPr>
            <w:rFonts w:ascii="黑体" w:eastAsia="黑体" w:hAnsi="黑体"/>
          </w:rPr>
          <w:t xml:space="preserve"> </w:t>
        </w:r>
        <w:del w:id="1344" w:author="李 巧云" w:date="2019-10-04T19:37:00Z">
          <w:r w:rsidDel="00A62D97">
            <w:rPr>
              <w:rFonts w:ascii="黑体" w:eastAsia="黑体" w:hAnsi="黑体"/>
            </w:rPr>
            <w:delText xml:space="preserve"> </w:delText>
          </w:r>
        </w:del>
      </w:ins>
      <w:ins w:id="1345" w:author="Windows 用户" w:date="2019-10-03T20:34:00Z">
        <w:r w:rsidRPr="00FE5BE1">
          <w:rPr>
            <w:rFonts w:ascii="黑体" w:eastAsia="黑体" w:hAnsi="黑体" w:hint="eastAsia"/>
          </w:rPr>
          <w:t>植物界所包括的主要门类及主要演化趋势。</w:t>
        </w:r>
      </w:ins>
    </w:p>
    <w:p w14:paraId="2C8033E9" w14:textId="451F7345" w:rsidR="00A8175F" w:rsidRDefault="00310F4F">
      <w:pPr>
        <w:ind w:firstLineChars="300" w:firstLine="630"/>
        <w:rPr>
          <w:ins w:id="1346" w:author="Windows 用户" w:date="2019-10-03T20:10:00Z"/>
          <w:rFonts w:ascii="黑体" w:eastAsia="黑体" w:hAnsi="黑体"/>
        </w:rPr>
      </w:pPr>
      <w:ins w:id="1347" w:author="Windows 用户" w:date="2019-10-03T20:35:00Z">
        <w:r>
          <w:rPr>
            <w:rFonts w:ascii="黑体" w:eastAsia="黑体" w:hAnsi="黑体" w:hint="eastAsia"/>
          </w:rPr>
          <w:t>4</w:t>
        </w:r>
      </w:ins>
      <w:ins w:id="1348" w:author="Windows 用户" w:date="2019-10-03T20:09:00Z">
        <w:r w:rsidR="00A8175F">
          <w:rPr>
            <w:rFonts w:ascii="黑体" w:eastAsia="黑体" w:hAnsi="黑体" w:hint="eastAsia"/>
          </w:rPr>
          <w:t>．</w:t>
        </w:r>
      </w:ins>
      <w:ins w:id="1349" w:author="Windows 用户" w:date="2019-10-03T20:10:00Z">
        <w:del w:id="1350" w:author="李 巧云" w:date="2019-10-04T19:37:00Z">
          <w:r w:rsidR="00A8175F" w:rsidDel="00A62D97">
            <w:rPr>
              <w:rFonts w:ascii="黑体" w:eastAsia="黑体" w:hAnsi="黑体" w:hint="eastAsia"/>
            </w:rPr>
            <w:delText xml:space="preserve"> </w:delText>
          </w:r>
        </w:del>
      </w:ins>
      <w:ins w:id="1351" w:author="Windows 用户" w:date="2019-10-03T20:09:00Z">
        <w:r w:rsidR="00A8175F">
          <w:rPr>
            <w:rFonts w:ascii="黑体" w:eastAsia="黑体" w:hAnsi="黑体" w:hint="eastAsia"/>
          </w:rPr>
          <w:t>藻类植物、菌类植物和</w:t>
        </w:r>
      </w:ins>
      <w:ins w:id="1352" w:author="Windows 用户" w:date="2019-10-03T20:10:00Z">
        <w:r w:rsidR="00A8175F">
          <w:rPr>
            <w:rFonts w:ascii="黑体" w:eastAsia="黑体" w:hAnsi="黑体" w:hint="eastAsia"/>
          </w:rPr>
          <w:t>地衣植物</w:t>
        </w:r>
      </w:ins>
      <w:ins w:id="1353" w:author="李 巧云" w:date="2019-10-04T21:29:00Z">
        <w:r w:rsidR="002A6E74">
          <w:rPr>
            <w:rFonts w:ascii="黑体" w:eastAsia="黑体" w:hAnsi="黑体" w:hint="eastAsia"/>
          </w:rPr>
          <w:t>的</w:t>
        </w:r>
      </w:ins>
      <w:ins w:id="1354" w:author="Windows 用户" w:date="2019-10-03T20:11:00Z">
        <w:r w:rsidR="00A8175F">
          <w:rPr>
            <w:rFonts w:ascii="黑体" w:eastAsia="黑体" w:hAnsi="黑体" w:hint="eastAsia"/>
          </w:rPr>
          <w:t>一般特征。</w:t>
        </w:r>
      </w:ins>
    </w:p>
    <w:p w14:paraId="679C9D25" w14:textId="20131A73" w:rsidR="00A8175F" w:rsidRDefault="00310F4F" w:rsidP="00302AD4">
      <w:pPr>
        <w:ind w:firstLineChars="300" w:firstLine="630"/>
        <w:rPr>
          <w:ins w:id="1355" w:author="Windows 用户" w:date="2019-10-03T20:11:00Z"/>
          <w:rFonts w:ascii="黑体" w:eastAsia="黑体" w:hAnsi="黑体"/>
        </w:rPr>
      </w:pPr>
      <w:ins w:id="1356" w:author="Windows 用户" w:date="2019-10-03T20:35:00Z">
        <w:r>
          <w:rPr>
            <w:rFonts w:ascii="黑体" w:eastAsia="黑体" w:hAnsi="黑体" w:hint="eastAsia"/>
          </w:rPr>
          <w:t>5</w:t>
        </w:r>
      </w:ins>
      <w:ins w:id="1357" w:author="Windows 用户" w:date="2019-10-03T20:10:00Z">
        <w:r w:rsidR="00A8175F">
          <w:rPr>
            <w:rFonts w:ascii="黑体" w:eastAsia="黑体" w:hAnsi="黑体" w:hint="eastAsia"/>
          </w:rPr>
          <w:t>.</w:t>
        </w:r>
        <w:r w:rsidR="00A8175F">
          <w:rPr>
            <w:rFonts w:ascii="黑体" w:eastAsia="黑体" w:hAnsi="黑体"/>
          </w:rPr>
          <w:t xml:space="preserve"> </w:t>
        </w:r>
        <w:del w:id="1358" w:author="李 巧云" w:date="2019-10-04T19:37:00Z">
          <w:r w:rsidR="00A8175F" w:rsidDel="00A62D97">
            <w:rPr>
              <w:rFonts w:ascii="黑体" w:eastAsia="黑体" w:hAnsi="黑体"/>
            </w:rPr>
            <w:delText xml:space="preserve"> </w:delText>
          </w:r>
        </w:del>
        <w:r w:rsidR="00A8175F" w:rsidRPr="00FE5BE1">
          <w:rPr>
            <w:rFonts w:ascii="黑体" w:eastAsia="黑体" w:hAnsi="黑体" w:hint="eastAsia"/>
          </w:rPr>
          <w:t>苔藓植物的形态特征、分类和</w:t>
        </w:r>
        <w:del w:id="1359" w:author="李 巧云" w:date="2019-10-07T14:24:00Z">
          <w:r w:rsidR="00A8175F" w:rsidRPr="00FE5BE1" w:rsidDel="00CD7F9B">
            <w:rPr>
              <w:rFonts w:ascii="黑体" w:eastAsia="黑体" w:hAnsi="黑体" w:hint="eastAsia"/>
            </w:rPr>
            <w:delText>演化</w:delText>
          </w:r>
        </w:del>
      </w:ins>
      <w:ins w:id="1360" w:author="李 巧云" w:date="2019-10-07T14:24:00Z">
        <w:r w:rsidR="00CD7F9B">
          <w:rPr>
            <w:rFonts w:ascii="黑体" w:eastAsia="黑体" w:hAnsi="黑体" w:hint="eastAsia"/>
          </w:rPr>
          <w:t>生活史</w:t>
        </w:r>
      </w:ins>
      <w:ins w:id="1361" w:author="Windows 用户" w:date="2019-10-03T20:10:00Z">
        <w:r w:rsidR="00A8175F" w:rsidRPr="00FE5BE1">
          <w:rPr>
            <w:rFonts w:ascii="黑体" w:eastAsia="黑体" w:hAnsi="黑体" w:hint="eastAsia"/>
          </w:rPr>
          <w:t>。</w:t>
        </w:r>
      </w:ins>
    </w:p>
    <w:p w14:paraId="07E07EF6" w14:textId="07B8D58C" w:rsidR="00A8175F" w:rsidRPr="00FE5BE1" w:rsidRDefault="00A8175F" w:rsidP="00A8175F">
      <w:pPr>
        <w:ind w:firstLineChars="300" w:firstLine="630"/>
        <w:rPr>
          <w:moveTo w:id="1362" w:author="Windows 用户" w:date="2019-10-03T20:12:00Z"/>
          <w:rFonts w:ascii="黑体" w:eastAsia="黑体" w:hAnsi="黑体"/>
        </w:rPr>
      </w:pPr>
      <w:moveToRangeStart w:id="1363" w:author="Windows 用户" w:date="2019-10-03T20:12:00Z" w:name="move21025940"/>
      <w:moveTo w:id="1364" w:author="Windows 用户" w:date="2019-10-03T20:12:00Z">
        <w:del w:id="1365" w:author="Windows 用户" w:date="2019-10-03T20:35:00Z">
          <w:r w:rsidRPr="00FE5BE1" w:rsidDel="00310F4F">
            <w:rPr>
              <w:rFonts w:ascii="黑体" w:eastAsia="黑体" w:hAnsi="黑体" w:hint="eastAsia"/>
            </w:rPr>
            <w:delText>5</w:delText>
          </w:r>
        </w:del>
      </w:moveTo>
      <w:ins w:id="1366" w:author="Windows 用户" w:date="2019-10-03T20:35:00Z">
        <w:r w:rsidR="00310F4F">
          <w:rPr>
            <w:rFonts w:ascii="黑体" w:eastAsia="黑体" w:hAnsi="黑体" w:hint="eastAsia"/>
          </w:rPr>
          <w:t>6</w:t>
        </w:r>
      </w:ins>
      <w:moveTo w:id="1367" w:author="Windows 用户" w:date="2019-10-03T20:12:00Z">
        <w:r w:rsidRPr="00FE5BE1">
          <w:rPr>
            <w:rFonts w:ascii="黑体" w:eastAsia="黑体" w:hAnsi="黑体"/>
          </w:rPr>
          <w:t>.</w:t>
        </w:r>
      </w:moveTo>
      <w:ins w:id="1368" w:author="Windows 用户" w:date="2019-10-06T14:21:00Z">
        <w:r w:rsidR="00AF400E">
          <w:rPr>
            <w:rFonts w:ascii="黑体" w:eastAsia="黑体" w:hAnsi="黑体"/>
          </w:rPr>
          <w:t xml:space="preserve"> </w:t>
        </w:r>
      </w:ins>
      <w:moveTo w:id="1369" w:author="Windows 用户" w:date="2019-10-03T20:12:00Z">
        <w:del w:id="1370" w:author="Windows 用户" w:date="2019-10-06T14:21:00Z">
          <w:r w:rsidRPr="00FE5BE1" w:rsidDel="00AF400E">
            <w:rPr>
              <w:rFonts w:ascii="黑体" w:eastAsia="黑体" w:hAnsi="黑体"/>
            </w:rPr>
            <w:delText> </w:delText>
          </w:r>
        </w:del>
        <w:r w:rsidRPr="00FE5BE1">
          <w:rPr>
            <w:rFonts w:ascii="黑体" w:eastAsia="黑体" w:hAnsi="黑体" w:hint="eastAsia"/>
          </w:rPr>
          <w:t>蕨类植物的形态特征、分类和</w:t>
        </w:r>
        <w:del w:id="1371" w:author="李 巧云" w:date="2019-10-07T14:24:00Z">
          <w:r w:rsidRPr="00FE5BE1" w:rsidDel="00CD7F9B">
            <w:rPr>
              <w:rFonts w:ascii="黑体" w:eastAsia="黑体" w:hAnsi="黑体" w:hint="eastAsia"/>
            </w:rPr>
            <w:delText>演化</w:delText>
          </w:r>
        </w:del>
      </w:moveTo>
      <w:ins w:id="1372" w:author="李 巧云" w:date="2019-10-07T14:24:00Z">
        <w:r w:rsidR="00CD7F9B">
          <w:rPr>
            <w:rFonts w:ascii="黑体" w:eastAsia="黑体" w:hAnsi="黑体" w:hint="eastAsia"/>
          </w:rPr>
          <w:t>生活史</w:t>
        </w:r>
      </w:ins>
      <w:moveTo w:id="1373" w:author="Windows 用户" w:date="2019-10-03T20:12:00Z">
        <w:r w:rsidRPr="00FE5BE1">
          <w:rPr>
            <w:rFonts w:ascii="黑体" w:eastAsia="黑体" w:hAnsi="黑体" w:hint="eastAsia"/>
          </w:rPr>
          <w:t>。</w:t>
        </w:r>
      </w:moveTo>
    </w:p>
    <w:p w14:paraId="4A7365D4" w14:textId="5FEFFD5C" w:rsidR="00A8175F" w:rsidRDefault="00A8175F" w:rsidP="00A8175F">
      <w:pPr>
        <w:ind w:firstLineChars="300" w:firstLine="630"/>
        <w:rPr>
          <w:moveTo w:id="1374" w:author="Windows 用户" w:date="2019-10-03T20:12:00Z"/>
          <w:rFonts w:ascii="黑体" w:eastAsia="黑体" w:hAnsi="黑体"/>
        </w:rPr>
      </w:pPr>
      <w:moveTo w:id="1375" w:author="Windows 用户" w:date="2019-10-03T20:12:00Z">
        <w:del w:id="1376" w:author="Windows 用户" w:date="2019-10-03T20:35:00Z">
          <w:r w:rsidRPr="00FE5BE1" w:rsidDel="00310F4F">
            <w:rPr>
              <w:rFonts w:ascii="黑体" w:eastAsia="黑体" w:hAnsi="黑体" w:hint="eastAsia"/>
            </w:rPr>
            <w:delText>6</w:delText>
          </w:r>
        </w:del>
      </w:moveTo>
      <w:ins w:id="1377" w:author="Windows 用户" w:date="2019-10-03T20:35:00Z">
        <w:r w:rsidR="00310F4F">
          <w:rPr>
            <w:rFonts w:ascii="黑体" w:eastAsia="黑体" w:hAnsi="黑体" w:hint="eastAsia"/>
          </w:rPr>
          <w:t>7</w:t>
        </w:r>
      </w:ins>
      <w:moveTo w:id="1378" w:author="Windows 用户" w:date="2019-10-03T20:12:00Z">
        <w:r w:rsidRPr="00FE5BE1">
          <w:rPr>
            <w:rFonts w:ascii="黑体" w:eastAsia="黑体" w:hAnsi="黑体"/>
          </w:rPr>
          <w:t>.</w:t>
        </w:r>
      </w:moveTo>
      <w:ins w:id="1379" w:author="Windows 用户" w:date="2019-10-06T14:22:00Z">
        <w:r w:rsidR="00AF400E">
          <w:rPr>
            <w:rFonts w:ascii="黑体" w:eastAsia="黑体" w:hAnsi="黑体"/>
          </w:rPr>
          <w:t xml:space="preserve"> </w:t>
        </w:r>
      </w:ins>
      <w:moveTo w:id="1380" w:author="Windows 用户" w:date="2019-10-03T20:12:00Z">
        <w:del w:id="1381" w:author="Windows 用户" w:date="2019-10-06T14:22:00Z">
          <w:r w:rsidRPr="00FE5BE1" w:rsidDel="00AF400E">
            <w:rPr>
              <w:rFonts w:ascii="黑体" w:eastAsia="黑体" w:hAnsi="黑体"/>
            </w:rPr>
            <w:delText> </w:delText>
          </w:r>
        </w:del>
        <w:r w:rsidRPr="00FE5BE1">
          <w:rPr>
            <w:rFonts w:ascii="黑体" w:eastAsia="黑体" w:hAnsi="黑体" w:hint="eastAsia"/>
          </w:rPr>
          <w:t>裸子植物的一般特征</w:t>
        </w:r>
      </w:moveTo>
      <w:ins w:id="1382" w:author="李 巧云" w:date="2019-10-07T14:26:00Z">
        <w:r w:rsidR="008D4789">
          <w:rPr>
            <w:rFonts w:ascii="黑体" w:eastAsia="黑体" w:hAnsi="黑体" w:hint="eastAsia"/>
          </w:rPr>
          <w:t>、</w:t>
        </w:r>
        <w:r w:rsidR="008D4789" w:rsidRPr="00FE5BE1">
          <w:rPr>
            <w:rFonts w:ascii="黑体" w:eastAsia="黑体" w:hAnsi="黑体" w:hint="eastAsia"/>
          </w:rPr>
          <w:t>分类和</w:t>
        </w:r>
        <w:r w:rsidR="008D4789">
          <w:rPr>
            <w:rFonts w:ascii="黑体" w:eastAsia="黑体" w:hAnsi="黑体" w:hint="eastAsia"/>
          </w:rPr>
          <w:t>生活史</w:t>
        </w:r>
        <w:r w:rsidR="008D4789" w:rsidRPr="00FE5BE1">
          <w:rPr>
            <w:rFonts w:ascii="黑体" w:eastAsia="黑体" w:hAnsi="黑体" w:hint="eastAsia"/>
          </w:rPr>
          <w:t>。</w:t>
        </w:r>
      </w:ins>
      <w:moveTo w:id="1383" w:author="Windows 用户" w:date="2019-10-03T20:12:00Z">
        <w:del w:id="1384" w:author="李 巧云" w:date="2019-10-04T20:02:00Z">
          <w:r w:rsidRPr="00FE5BE1" w:rsidDel="003E0C6C">
            <w:rPr>
              <w:rFonts w:ascii="黑体" w:eastAsia="黑体" w:hAnsi="黑体" w:hint="eastAsia"/>
            </w:rPr>
            <w:delText>；</w:delText>
          </w:r>
          <w:r w:rsidRPr="00D72DB4" w:rsidDel="003E0C6C">
            <w:rPr>
              <w:rFonts w:ascii="黑体" w:eastAsia="黑体" w:hAnsi="黑体" w:hint="eastAsia"/>
              <w:color w:val="FF0000"/>
              <w:rPrChange w:id="1385" w:author="Windows 用户" w:date="2019-10-03T20:50:00Z">
                <w:rPr>
                  <w:rFonts w:ascii="黑体" w:eastAsia="黑体" w:hAnsi="黑体" w:hint="eastAsia"/>
                </w:rPr>
              </w:rPrChange>
            </w:rPr>
            <w:delText>松柏纲植物的生活史</w:delText>
          </w:r>
          <w:r w:rsidRPr="00FE5BE1" w:rsidDel="003E0C6C">
            <w:rPr>
              <w:rFonts w:ascii="黑体" w:eastAsia="黑体" w:hAnsi="黑体" w:hint="eastAsia"/>
            </w:rPr>
            <w:delText>。</w:delText>
          </w:r>
        </w:del>
      </w:moveTo>
    </w:p>
    <w:moveToRangeEnd w:id="1363"/>
    <w:p w14:paraId="00FF3656" w14:textId="18C62703" w:rsidR="00A8175F" w:rsidRDefault="00310F4F" w:rsidP="00A8175F">
      <w:pPr>
        <w:ind w:firstLineChars="300" w:firstLine="630"/>
        <w:rPr>
          <w:ins w:id="1386" w:author="Windows 用户" w:date="2019-10-03T20:12:00Z"/>
          <w:rFonts w:ascii="黑体" w:eastAsia="黑体" w:hAnsi="黑体"/>
        </w:rPr>
      </w:pPr>
      <w:ins w:id="1387" w:author="Windows 用户" w:date="2019-10-03T20:35:00Z">
        <w:r>
          <w:rPr>
            <w:rFonts w:ascii="黑体" w:eastAsia="黑体" w:hAnsi="黑体" w:hint="eastAsia"/>
          </w:rPr>
          <w:t>8</w:t>
        </w:r>
      </w:ins>
      <w:ins w:id="1388" w:author="Windows 用户" w:date="2019-10-03T20:12:00Z">
        <w:r w:rsidR="00A8175F">
          <w:rPr>
            <w:rFonts w:ascii="黑体" w:eastAsia="黑体" w:hAnsi="黑体" w:hint="eastAsia"/>
          </w:rPr>
          <w:t>.</w:t>
        </w:r>
      </w:ins>
      <w:ins w:id="1389" w:author="Windows 用户" w:date="2019-10-03T20:35:00Z">
        <w:r>
          <w:rPr>
            <w:rFonts w:ascii="黑体" w:eastAsia="黑体" w:hAnsi="黑体"/>
          </w:rPr>
          <w:t xml:space="preserve"> </w:t>
        </w:r>
        <w:del w:id="1390" w:author="李 巧云" w:date="2019-10-04T19:37:00Z">
          <w:r w:rsidDel="00A62D97">
            <w:rPr>
              <w:rFonts w:ascii="黑体" w:eastAsia="黑体" w:hAnsi="黑体"/>
            </w:rPr>
            <w:delText xml:space="preserve"> </w:delText>
          </w:r>
        </w:del>
      </w:ins>
      <w:ins w:id="1391" w:author="Windows 用户" w:date="2019-10-03T20:12:00Z">
        <w:r w:rsidR="00A8175F">
          <w:rPr>
            <w:rFonts w:ascii="黑体" w:eastAsia="黑体" w:hAnsi="黑体" w:hint="eastAsia"/>
          </w:rPr>
          <w:t>被子植物的一般特征和分类原则</w:t>
        </w:r>
      </w:ins>
      <w:ins w:id="1392" w:author="李 巧云" w:date="2019-10-04T20:02:00Z">
        <w:r w:rsidR="003E0C6C">
          <w:rPr>
            <w:rFonts w:ascii="黑体" w:eastAsia="黑体" w:hAnsi="黑体" w:hint="eastAsia"/>
          </w:rPr>
          <w:t>。</w:t>
        </w:r>
      </w:ins>
    </w:p>
    <w:p w14:paraId="117621D8" w14:textId="77777777" w:rsidR="00A8175F" w:rsidRPr="00A8175F" w:rsidRDefault="00A8175F">
      <w:pPr>
        <w:pStyle w:val="ac"/>
        <w:rPr>
          <w:ins w:id="1393" w:author="Windows 用户" w:date="2019-10-03T20:17:00Z"/>
          <w:rFonts w:ascii="黑体" w:eastAsia="黑体" w:hAnsi="黑体"/>
          <w:color w:val="000000"/>
          <w:szCs w:val="21"/>
          <w:rPrChange w:id="1394" w:author="Windows 用户" w:date="2019-10-03T20:17:00Z">
            <w:rPr>
              <w:ins w:id="1395" w:author="Windows 用户" w:date="2019-10-03T20:17:00Z"/>
              <w:b/>
              <w:color w:val="000000"/>
              <w:sz w:val="28"/>
            </w:rPr>
          </w:rPrChange>
        </w:rPr>
        <w:pPrChange w:id="1396" w:author="Windows 用户" w:date="2019-10-03T20:17:00Z">
          <w:pPr>
            <w:pStyle w:val="ac"/>
            <w:ind w:left="420"/>
            <w:jc w:val="center"/>
          </w:pPr>
        </w:pPrChange>
      </w:pPr>
      <w:ins w:id="1397" w:author="Windows 用户" w:date="2019-10-03T20:14:00Z">
        <w:r w:rsidRPr="00A8175F">
          <w:rPr>
            <w:rFonts w:ascii="黑体" w:eastAsia="黑体" w:hAnsi="黑体" w:hint="eastAsia"/>
            <w:szCs w:val="21"/>
            <w:rPrChange w:id="1398" w:author="Windows 用户" w:date="2019-10-03T20:17:00Z">
              <w:rPr>
                <w:rFonts w:ascii="黑体" w:eastAsia="黑体" w:hAnsi="黑体" w:hint="eastAsia"/>
              </w:rPr>
            </w:rPrChange>
          </w:rPr>
          <w:t>（</w:t>
        </w:r>
      </w:ins>
      <w:ins w:id="1399" w:author="Windows 用户" w:date="2019-10-03T20:17:00Z">
        <w:r w:rsidRPr="00A8175F">
          <w:rPr>
            <w:rFonts w:ascii="黑体" w:eastAsia="黑体" w:hAnsi="黑体" w:hint="eastAsia"/>
            <w:szCs w:val="21"/>
            <w:rPrChange w:id="1400" w:author="Windows 用户" w:date="2019-10-03T20:17:00Z">
              <w:rPr>
                <w:rFonts w:ascii="黑体" w:eastAsia="黑体" w:hAnsi="黑体" w:hint="eastAsia"/>
              </w:rPr>
            </w:rPrChange>
          </w:rPr>
          <w:t>十一</w:t>
        </w:r>
      </w:ins>
      <w:ins w:id="1401" w:author="Windows 用户" w:date="2019-10-03T20:14:00Z">
        <w:r w:rsidRPr="00A8175F">
          <w:rPr>
            <w:rFonts w:ascii="黑体" w:eastAsia="黑体" w:hAnsi="黑体" w:hint="eastAsia"/>
            <w:szCs w:val="21"/>
            <w:rPrChange w:id="1402" w:author="Windows 用户" w:date="2019-10-03T20:17:00Z">
              <w:rPr>
                <w:rFonts w:ascii="黑体" w:eastAsia="黑体" w:hAnsi="黑体" w:hint="eastAsia"/>
              </w:rPr>
            </w:rPrChange>
          </w:rPr>
          <w:t>）</w:t>
        </w:r>
      </w:ins>
      <w:ins w:id="1403" w:author="Windows 用户" w:date="2019-10-03T20:17:00Z">
        <w:r w:rsidRPr="00A8175F">
          <w:rPr>
            <w:rFonts w:ascii="黑体" w:eastAsia="黑体" w:hAnsi="黑体" w:hint="eastAsia"/>
            <w:color w:val="000000"/>
            <w:szCs w:val="21"/>
            <w:rPrChange w:id="1404" w:author="Windows 用户" w:date="2019-10-03T20:17:00Z">
              <w:rPr>
                <w:rFonts w:hint="eastAsia"/>
                <w:b/>
                <w:color w:val="000000"/>
                <w:sz w:val="28"/>
              </w:rPr>
            </w:rPrChange>
          </w:rPr>
          <w:t>被子植物形态学基础知识</w:t>
        </w:r>
      </w:ins>
    </w:p>
    <w:p w14:paraId="2E9B3E88" w14:textId="2AADEC81" w:rsidR="00A8175F" w:rsidRPr="00C2336E" w:rsidRDefault="00C2336E">
      <w:pPr>
        <w:ind w:left="630"/>
        <w:rPr>
          <w:ins w:id="1405" w:author="Windows 用户" w:date="2019-10-03T20:19:00Z"/>
          <w:rFonts w:ascii="黑体" w:eastAsia="黑体" w:hAnsi="黑体"/>
          <w:rPrChange w:id="1406" w:author="Windows 用户" w:date="2019-10-03T20:19:00Z">
            <w:rPr>
              <w:ins w:id="1407" w:author="Windows 用户" w:date="2019-10-03T20:19:00Z"/>
            </w:rPr>
          </w:rPrChange>
        </w:rPr>
        <w:pPrChange w:id="1408" w:author="Windows 用户" w:date="2019-10-03T20:19:00Z">
          <w:pPr>
            <w:ind w:firstLineChars="300" w:firstLine="630"/>
          </w:pPr>
        </w:pPrChange>
      </w:pPr>
      <w:ins w:id="1409" w:author="Windows 用户" w:date="2019-10-03T20:19:00Z">
        <w:r>
          <w:rPr>
            <w:rFonts w:ascii="黑体" w:eastAsia="黑体" w:hAnsi="黑体" w:hint="eastAsia"/>
          </w:rPr>
          <w:t>1</w:t>
        </w:r>
        <w:del w:id="1410" w:author="李 巧云" w:date="2019-10-04T20:03:00Z">
          <w:r w:rsidDel="003E0C6C">
            <w:rPr>
              <w:rFonts w:ascii="黑体" w:eastAsia="黑体" w:hAnsi="黑体" w:hint="eastAsia"/>
            </w:rPr>
            <w:delText>，</w:delText>
          </w:r>
        </w:del>
      </w:ins>
      <w:ins w:id="1411" w:author="李 巧云" w:date="2019-10-04T20:03:00Z">
        <w:r w:rsidR="003E0C6C">
          <w:rPr>
            <w:rFonts w:ascii="黑体" w:eastAsia="黑体" w:hAnsi="黑体" w:hint="eastAsia"/>
          </w:rPr>
          <w:t>．</w:t>
        </w:r>
      </w:ins>
      <w:ins w:id="1412" w:author="Windows 用户" w:date="2019-10-03T20:19:00Z">
        <w:r w:rsidRPr="00C2336E">
          <w:rPr>
            <w:rFonts w:ascii="黑体" w:eastAsia="黑体" w:hAnsi="黑体" w:hint="eastAsia"/>
            <w:rPrChange w:id="1413" w:author="Windows 用户" w:date="2019-10-03T20:19:00Z">
              <w:rPr>
                <w:rFonts w:hint="eastAsia"/>
              </w:rPr>
            </w:rPrChange>
          </w:rPr>
          <w:t>根系的类型。</w:t>
        </w:r>
      </w:ins>
    </w:p>
    <w:p w14:paraId="7BF9DD16" w14:textId="2B032297" w:rsidR="00C2336E" w:rsidRDefault="00C2336E">
      <w:pPr>
        <w:ind w:left="630"/>
        <w:rPr>
          <w:ins w:id="1414" w:author="Windows 用户" w:date="2019-10-03T20:21:00Z"/>
          <w:rFonts w:ascii="黑体" w:eastAsia="黑体" w:hAnsi="黑体"/>
        </w:rPr>
        <w:pPrChange w:id="1415" w:author="Windows 用户" w:date="2019-10-03T20:19:00Z">
          <w:pPr>
            <w:ind w:firstLineChars="300" w:firstLine="630"/>
          </w:pPr>
        </w:pPrChange>
      </w:pPr>
      <w:ins w:id="1416" w:author="Windows 用户" w:date="2019-10-03T20:19:00Z">
        <w:r>
          <w:rPr>
            <w:rFonts w:ascii="黑体" w:eastAsia="黑体" w:hAnsi="黑体" w:hint="eastAsia"/>
          </w:rPr>
          <w:t>2．茎</w:t>
        </w:r>
      </w:ins>
      <w:ins w:id="1417" w:author="Windows 用户" w:date="2019-10-03T20:20:00Z">
        <w:r>
          <w:rPr>
            <w:rFonts w:ascii="黑体" w:eastAsia="黑体" w:hAnsi="黑体" w:hint="eastAsia"/>
          </w:rPr>
          <w:t>的生长习性和分枝类型。</w:t>
        </w:r>
      </w:ins>
    </w:p>
    <w:p w14:paraId="3252B946" w14:textId="002B9EF2" w:rsidR="00C2336E" w:rsidRDefault="00C2336E">
      <w:pPr>
        <w:ind w:left="630"/>
        <w:rPr>
          <w:ins w:id="1418" w:author="Windows 用户" w:date="2019-10-03T20:23:00Z"/>
          <w:rFonts w:ascii="黑体" w:eastAsia="黑体" w:hAnsi="黑体"/>
        </w:rPr>
        <w:pPrChange w:id="1419" w:author="Windows 用户" w:date="2019-10-03T20:19:00Z">
          <w:pPr>
            <w:ind w:firstLineChars="300" w:firstLine="630"/>
          </w:pPr>
        </w:pPrChange>
      </w:pPr>
      <w:ins w:id="1420" w:author="Windows 用户" w:date="2019-10-03T20:21:00Z">
        <w:r>
          <w:rPr>
            <w:rFonts w:ascii="黑体" w:eastAsia="黑体" w:hAnsi="黑体" w:hint="eastAsia"/>
          </w:rPr>
          <w:t>3.</w:t>
        </w:r>
      </w:ins>
      <w:ins w:id="1421" w:author="Windows 用户" w:date="2019-10-03T20:23:00Z">
        <w:r>
          <w:rPr>
            <w:rFonts w:ascii="黑体" w:eastAsia="黑体" w:hAnsi="黑体"/>
          </w:rPr>
          <w:t xml:space="preserve"> </w:t>
        </w:r>
      </w:ins>
      <w:ins w:id="1422" w:author="Windows 用户" w:date="2019-10-03T20:21:00Z">
        <w:r>
          <w:rPr>
            <w:rFonts w:ascii="黑体" w:eastAsia="黑体" w:hAnsi="黑体" w:hint="eastAsia"/>
          </w:rPr>
          <w:t>叶序</w:t>
        </w:r>
      </w:ins>
      <w:ins w:id="1423" w:author="Windows 用户" w:date="2019-10-03T20:22:00Z">
        <w:r>
          <w:rPr>
            <w:rFonts w:ascii="黑体" w:eastAsia="黑体" w:hAnsi="黑体" w:hint="eastAsia"/>
          </w:rPr>
          <w:t>及叶的</w:t>
        </w:r>
      </w:ins>
      <w:ins w:id="1424" w:author="Windows 用户" w:date="2019-10-03T20:23:00Z">
        <w:r>
          <w:rPr>
            <w:rFonts w:ascii="黑体" w:eastAsia="黑体" w:hAnsi="黑体" w:hint="eastAsia"/>
          </w:rPr>
          <w:t>类型。</w:t>
        </w:r>
      </w:ins>
    </w:p>
    <w:p w14:paraId="247D5CA4" w14:textId="371E339A" w:rsidR="00C2336E" w:rsidRDefault="00C2336E">
      <w:pPr>
        <w:ind w:left="630"/>
        <w:rPr>
          <w:ins w:id="1425" w:author="Windows 用户" w:date="2019-10-03T20:24:00Z"/>
          <w:rFonts w:ascii="黑体" w:eastAsia="黑体" w:hAnsi="黑体"/>
        </w:rPr>
        <w:pPrChange w:id="1426" w:author="Windows 用户" w:date="2019-10-03T20:19:00Z">
          <w:pPr>
            <w:ind w:firstLineChars="300" w:firstLine="630"/>
          </w:pPr>
        </w:pPrChange>
      </w:pPr>
      <w:ins w:id="1427" w:author="Windows 用户" w:date="2019-10-03T20:23:00Z">
        <w:r>
          <w:rPr>
            <w:rFonts w:ascii="黑体" w:eastAsia="黑体" w:hAnsi="黑体" w:hint="eastAsia"/>
          </w:rPr>
          <w:lastRenderedPageBreak/>
          <w:t>4.</w:t>
        </w:r>
      </w:ins>
      <w:ins w:id="1428" w:author="李 巧云" w:date="2019-10-04T20:03:00Z">
        <w:r w:rsidR="003E0C6C">
          <w:rPr>
            <w:rFonts w:ascii="黑体" w:eastAsia="黑体" w:hAnsi="黑体"/>
          </w:rPr>
          <w:t xml:space="preserve"> </w:t>
        </w:r>
      </w:ins>
      <w:ins w:id="1429" w:author="Windows 用户" w:date="2019-10-03T20:23:00Z">
        <w:r>
          <w:rPr>
            <w:rFonts w:ascii="黑体" w:eastAsia="黑体" w:hAnsi="黑体" w:hint="eastAsia"/>
          </w:rPr>
          <w:t>花序类型</w:t>
        </w:r>
      </w:ins>
      <w:ins w:id="1430" w:author="Windows 用户" w:date="2019-10-03T20:24:00Z">
        <w:r>
          <w:rPr>
            <w:rFonts w:ascii="黑体" w:eastAsia="黑体" w:hAnsi="黑体" w:hint="eastAsia"/>
          </w:rPr>
          <w:t>和花冠的类型。</w:t>
        </w:r>
      </w:ins>
    </w:p>
    <w:p w14:paraId="305C09C5" w14:textId="6D56D45F" w:rsidR="00C2336E" w:rsidRDefault="00C2336E">
      <w:pPr>
        <w:ind w:left="630"/>
        <w:rPr>
          <w:ins w:id="1431" w:author="Windows 用户" w:date="2019-10-03T20:24:00Z"/>
          <w:rFonts w:ascii="黑体" w:eastAsia="黑体" w:hAnsi="黑体"/>
        </w:rPr>
        <w:pPrChange w:id="1432" w:author="Windows 用户" w:date="2019-10-03T20:19:00Z">
          <w:pPr>
            <w:ind w:firstLineChars="300" w:firstLine="630"/>
          </w:pPr>
        </w:pPrChange>
      </w:pPr>
      <w:ins w:id="1433" w:author="Windows 用户" w:date="2019-10-03T20:24:00Z">
        <w:r>
          <w:rPr>
            <w:rFonts w:ascii="黑体" w:eastAsia="黑体" w:hAnsi="黑体" w:hint="eastAsia"/>
          </w:rPr>
          <w:t>5.</w:t>
        </w:r>
      </w:ins>
      <w:ins w:id="1434" w:author="李 巧云" w:date="2019-10-04T20:03:00Z">
        <w:r w:rsidR="003E0C6C">
          <w:rPr>
            <w:rFonts w:ascii="黑体" w:eastAsia="黑体" w:hAnsi="黑体"/>
          </w:rPr>
          <w:t xml:space="preserve"> </w:t>
        </w:r>
      </w:ins>
      <w:ins w:id="1435" w:author="Windows 用户" w:date="2019-10-03T20:24:00Z">
        <w:r>
          <w:rPr>
            <w:rFonts w:ascii="黑体" w:eastAsia="黑体" w:hAnsi="黑体" w:hint="eastAsia"/>
          </w:rPr>
          <w:t>雌</w:t>
        </w:r>
      </w:ins>
      <w:ins w:id="1436" w:author="Windows 用户" w:date="2019-10-03T20:26:00Z">
        <w:r>
          <w:rPr>
            <w:rFonts w:ascii="黑体" w:eastAsia="黑体" w:hAnsi="黑体" w:hint="eastAsia"/>
          </w:rPr>
          <w:t>、</w:t>
        </w:r>
      </w:ins>
      <w:ins w:id="1437" w:author="Windows 用户" w:date="2019-10-03T20:24:00Z">
        <w:r>
          <w:rPr>
            <w:rFonts w:ascii="黑体" w:eastAsia="黑体" w:hAnsi="黑体" w:hint="eastAsia"/>
          </w:rPr>
          <w:t>雄蕊的类型。</w:t>
        </w:r>
      </w:ins>
    </w:p>
    <w:p w14:paraId="26D9BC98" w14:textId="6295F20F" w:rsidR="00C2336E" w:rsidRDefault="00C2336E">
      <w:pPr>
        <w:ind w:left="630"/>
        <w:rPr>
          <w:ins w:id="1438" w:author="Windows 用户" w:date="2019-10-03T20:27:00Z"/>
          <w:rFonts w:ascii="黑体" w:eastAsia="黑体" w:hAnsi="黑体"/>
        </w:rPr>
        <w:pPrChange w:id="1439" w:author="Windows 用户" w:date="2019-10-03T20:19:00Z">
          <w:pPr>
            <w:ind w:firstLineChars="300" w:firstLine="630"/>
          </w:pPr>
        </w:pPrChange>
      </w:pPr>
      <w:ins w:id="1440" w:author="Windows 用户" w:date="2019-10-03T20:25:00Z">
        <w:r>
          <w:rPr>
            <w:rFonts w:ascii="黑体" w:eastAsia="黑体" w:hAnsi="黑体" w:hint="eastAsia"/>
          </w:rPr>
          <w:t>6.</w:t>
        </w:r>
      </w:ins>
      <w:ins w:id="1441" w:author="李 巧云" w:date="2019-10-04T21:29:00Z">
        <w:r w:rsidR="002A6E74">
          <w:rPr>
            <w:rFonts w:ascii="黑体" w:eastAsia="黑体" w:hAnsi="黑体"/>
          </w:rPr>
          <w:t xml:space="preserve"> </w:t>
        </w:r>
      </w:ins>
      <w:ins w:id="1442" w:author="Windows 用户" w:date="2019-10-03T20:25:00Z">
        <w:r>
          <w:rPr>
            <w:rFonts w:ascii="黑体" w:eastAsia="黑体" w:hAnsi="黑体" w:hint="eastAsia"/>
          </w:rPr>
          <w:t>胎座、子房</w:t>
        </w:r>
      </w:ins>
      <w:ins w:id="1443" w:author="Windows 用户" w:date="2019-10-03T20:26:00Z">
        <w:r>
          <w:rPr>
            <w:rFonts w:ascii="黑体" w:eastAsia="黑体" w:hAnsi="黑体" w:hint="eastAsia"/>
          </w:rPr>
          <w:t>、胚珠的类型。</w:t>
        </w:r>
      </w:ins>
    </w:p>
    <w:p w14:paraId="0360A8DB" w14:textId="2D741B0B" w:rsidR="00C2336E" w:rsidRDefault="00C2336E">
      <w:pPr>
        <w:ind w:left="630"/>
        <w:rPr>
          <w:ins w:id="1444" w:author="Windows 用户" w:date="2019-10-03T20:27:00Z"/>
          <w:rFonts w:ascii="黑体" w:eastAsia="黑体" w:hAnsi="黑体"/>
        </w:rPr>
        <w:pPrChange w:id="1445" w:author="Windows 用户" w:date="2019-10-03T20:19:00Z">
          <w:pPr>
            <w:ind w:firstLineChars="300" w:firstLine="630"/>
          </w:pPr>
        </w:pPrChange>
      </w:pPr>
      <w:ins w:id="1446" w:author="Windows 用户" w:date="2019-10-03T20:27:00Z">
        <w:r>
          <w:rPr>
            <w:rFonts w:ascii="黑体" w:eastAsia="黑体" w:hAnsi="黑体" w:hint="eastAsia"/>
          </w:rPr>
          <w:t>7.</w:t>
        </w:r>
      </w:ins>
      <w:ins w:id="1447" w:author="李 巧云" w:date="2019-10-04T21:29:00Z">
        <w:r w:rsidR="002A6E74">
          <w:rPr>
            <w:rFonts w:ascii="黑体" w:eastAsia="黑体" w:hAnsi="黑体"/>
          </w:rPr>
          <w:t xml:space="preserve"> </w:t>
        </w:r>
      </w:ins>
      <w:ins w:id="1448" w:author="Windows 用户" w:date="2019-10-03T20:27:00Z">
        <w:r>
          <w:rPr>
            <w:rFonts w:ascii="黑体" w:eastAsia="黑体" w:hAnsi="黑体" w:hint="eastAsia"/>
          </w:rPr>
          <w:t>禾本科小穗和小花的构造。</w:t>
        </w:r>
      </w:ins>
    </w:p>
    <w:p w14:paraId="75C997E1" w14:textId="5A3E368F" w:rsidR="00C2336E" w:rsidRDefault="00C2336E">
      <w:pPr>
        <w:ind w:left="630"/>
        <w:rPr>
          <w:ins w:id="1449" w:author="Windows 用户" w:date="2019-10-03T20:29:00Z"/>
          <w:rFonts w:ascii="黑体" w:eastAsia="黑体" w:hAnsi="黑体"/>
        </w:rPr>
        <w:pPrChange w:id="1450" w:author="Windows 用户" w:date="2019-10-03T20:19:00Z">
          <w:pPr>
            <w:ind w:firstLineChars="300" w:firstLine="630"/>
          </w:pPr>
        </w:pPrChange>
      </w:pPr>
      <w:ins w:id="1451" w:author="Windows 用户" w:date="2019-10-03T20:27:00Z">
        <w:r>
          <w:rPr>
            <w:rFonts w:ascii="黑体" w:eastAsia="黑体" w:hAnsi="黑体" w:hint="eastAsia"/>
          </w:rPr>
          <w:t>8.</w:t>
        </w:r>
      </w:ins>
      <w:ins w:id="1452" w:author="李 巧云" w:date="2019-10-04T21:29:00Z">
        <w:r w:rsidR="002A6E74">
          <w:rPr>
            <w:rFonts w:ascii="黑体" w:eastAsia="黑体" w:hAnsi="黑体"/>
          </w:rPr>
          <w:t xml:space="preserve"> </w:t>
        </w:r>
      </w:ins>
      <w:ins w:id="1453" w:author="Windows 用户" w:date="2019-10-03T20:28:00Z">
        <w:r>
          <w:rPr>
            <w:rFonts w:ascii="黑体" w:eastAsia="黑体" w:hAnsi="黑体" w:hint="eastAsia"/>
          </w:rPr>
          <w:t>果实的类型。</w:t>
        </w:r>
      </w:ins>
    </w:p>
    <w:p w14:paraId="632080F8" w14:textId="0D6F74EF" w:rsidR="00310F4F" w:rsidRPr="00310F4F" w:rsidRDefault="00310F4F">
      <w:pPr>
        <w:pStyle w:val="ac"/>
        <w:rPr>
          <w:ins w:id="1454" w:author="Windows 用户" w:date="2019-10-03T20:29:00Z"/>
          <w:rFonts w:ascii="黑体" w:eastAsia="黑体" w:hAnsi="黑体"/>
          <w:color w:val="000000"/>
          <w:szCs w:val="21"/>
          <w:rPrChange w:id="1455" w:author="Windows 用户" w:date="2019-10-03T20:29:00Z">
            <w:rPr>
              <w:ins w:id="1456" w:author="Windows 用户" w:date="2019-10-03T20:29:00Z"/>
              <w:b/>
              <w:color w:val="000000"/>
              <w:sz w:val="28"/>
              <w:szCs w:val="28"/>
            </w:rPr>
          </w:rPrChange>
        </w:rPr>
        <w:pPrChange w:id="1457" w:author="Windows 用户" w:date="2019-10-03T20:29:00Z">
          <w:pPr>
            <w:pStyle w:val="ac"/>
            <w:jc w:val="center"/>
          </w:pPr>
        </w:pPrChange>
      </w:pPr>
      <w:ins w:id="1458" w:author="Windows 用户" w:date="2019-10-03T20:29:00Z">
        <w:r w:rsidRPr="00310F4F">
          <w:rPr>
            <w:rFonts w:ascii="黑体" w:eastAsia="黑体" w:hAnsi="黑体" w:hint="eastAsia"/>
            <w:szCs w:val="21"/>
            <w:rPrChange w:id="1459" w:author="Windows 用户" w:date="2019-10-03T20:29:00Z">
              <w:rPr>
                <w:rFonts w:ascii="黑体" w:eastAsia="黑体" w:hAnsi="黑体" w:hint="eastAsia"/>
              </w:rPr>
            </w:rPrChange>
          </w:rPr>
          <w:t>（十二</w:t>
        </w:r>
        <w:r>
          <w:rPr>
            <w:rFonts w:ascii="黑体" w:eastAsia="黑体" w:hAnsi="黑体" w:hint="eastAsia"/>
            <w:szCs w:val="21"/>
          </w:rPr>
          <w:t>、三</w:t>
        </w:r>
        <w:r w:rsidRPr="00310F4F">
          <w:rPr>
            <w:rFonts w:ascii="黑体" w:eastAsia="黑体" w:hAnsi="黑体" w:hint="eastAsia"/>
            <w:szCs w:val="21"/>
            <w:rPrChange w:id="1460" w:author="Windows 用户" w:date="2019-10-03T20:29:00Z">
              <w:rPr>
                <w:rFonts w:ascii="黑体" w:eastAsia="黑体" w:hAnsi="黑体" w:hint="eastAsia"/>
              </w:rPr>
            </w:rPrChange>
          </w:rPr>
          <w:t>）</w:t>
        </w:r>
        <w:r w:rsidRPr="00310F4F">
          <w:rPr>
            <w:rFonts w:ascii="黑体" w:eastAsia="黑体" w:hAnsi="黑体" w:hint="eastAsia"/>
            <w:color w:val="000000"/>
            <w:szCs w:val="21"/>
            <w:rPrChange w:id="1461" w:author="Windows 用户" w:date="2019-10-03T20:29:00Z">
              <w:rPr>
                <w:rFonts w:hint="eastAsia"/>
                <w:b/>
                <w:color w:val="000000"/>
                <w:sz w:val="28"/>
                <w:szCs w:val="28"/>
              </w:rPr>
            </w:rPrChange>
          </w:rPr>
          <w:t>被子植物及其主要分科</w:t>
        </w:r>
      </w:ins>
    </w:p>
    <w:p w14:paraId="6CB50F8E" w14:textId="62493E34" w:rsidR="00310F4F" w:rsidRPr="00310F4F" w:rsidRDefault="00310F4F">
      <w:pPr>
        <w:pStyle w:val="ae"/>
        <w:numPr>
          <w:ilvl w:val="0"/>
          <w:numId w:val="16"/>
        </w:numPr>
        <w:ind w:firstLineChars="0"/>
        <w:rPr>
          <w:ins w:id="1462" w:author="Windows 用户" w:date="2019-10-03T20:32:00Z"/>
          <w:rFonts w:ascii="黑体" w:eastAsia="黑体" w:hAnsi="黑体"/>
          <w:rPrChange w:id="1463" w:author="Windows 用户" w:date="2019-10-03T20:32:00Z">
            <w:rPr>
              <w:ins w:id="1464" w:author="Windows 用户" w:date="2019-10-03T20:32:00Z"/>
            </w:rPr>
          </w:rPrChange>
        </w:rPr>
        <w:pPrChange w:id="1465" w:author="Windows 用户" w:date="2019-10-03T20:32:00Z">
          <w:pPr>
            <w:ind w:firstLineChars="300" w:firstLine="630"/>
          </w:pPr>
        </w:pPrChange>
      </w:pPr>
      <w:ins w:id="1466" w:author="Windows 用户" w:date="2019-10-03T20:32:00Z">
        <w:r w:rsidRPr="00310F4F">
          <w:rPr>
            <w:rFonts w:ascii="黑体" w:eastAsia="黑体" w:hAnsi="黑体" w:hint="eastAsia"/>
            <w:szCs w:val="21"/>
            <w:rPrChange w:id="1467" w:author="Windows 用户" w:date="2019-10-03T20:32:00Z">
              <w:rPr>
                <w:rFonts w:hint="eastAsia"/>
                <w:szCs w:val="21"/>
              </w:rPr>
            </w:rPrChange>
          </w:rPr>
          <w:t>双子叶植物</w:t>
        </w:r>
      </w:ins>
      <w:ins w:id="1468" w:author="Windows 用户" w:date="2019-10-03T20:31:00Z">
        <w:r w:rsidRPr="00310F4F">
          <w:rPr>
            <w:rFonts w:ascii="黑体" w:eastAsia="黑体" w:hAnsi="黑体" w:hint="eastAsia"/>
            <w:rPrChange w:id="1469" w:author="Windows 用户" w:date="2019-10-03T20:32:00Z">
              <w:rPr>
                <w:rFonts w:hint="eastAsia"/>
              </w:rPr>
            </w:rPrChange>
          </w:rPr>
          <w:t>常见重要科属植物的分类特征。</w:t>
        </w:r>
      </w:ins>
    </w:p>
    <w:p w14:paraId="3E0AE84B" w14:textId="2F316977" w:rsidR="00310F4F" w:rsidRPr="00310F4F" w:rsidRDefault="00310F4F">
      <w:pPr>
        <w:pStyle w:val="ae"/>
        <w:numPr>
          <w:ilvl w:val="0"/>
          <w:numId w:val="16"/>
        </w:numPr>
        <w:ind w:firstLineChars="0"/>
        <w:rPr>
          <w:rFonts w:ascii="黑体" w:eastAsia="黑体" w:hAnsi="黑体"/>
          <w:szCs w:val="21"/>
        </w:rPr>
        <w:pPrChange w:id="1470" w:author="Windows 用户" w:date="2019-10-03T20:32:00Z">
          <w:pPr>
            <w:ind w:firstLineChars="300" w:firstLine="630"/>
          </w:pPr>
        </w:pPrChange>
      </w:pPr>
      <w:ins w:id="1471" w:author="Windows 用户" w:date="2019-10-03T20:32:00Z">
        <w:r>
          <w:rPr>
            <w:rFonts w:ascii="黑体" w:eastAsia="黑体" w:hAnsi="黑体" w:hint="eastAsia"/>
            <w:szCs w:val="21"/>
          </w:rPr>
          <w:t>单子叶植物</w:t>
        </w:r>
        <w:r w:rsidRPr="00E666B4">
          <w:rPr>
            <w:rFonts w:ascii="黑体" w:eastAsia="黑体" w:hAnsi="黑体" w:hint="eastAsia"/>
          </w:rPr>
          <w:t>常见重要科属植物的分类特征</w:t>
        </w:r>
        <w:r>
          <w:rPr>
            <w:rFonts w:ascii="黑体" w:eastAsia="黑体" w:hAnsi="黑体" w:hint="eastAsia"/>
          </w:rPr>
          <w:t>。</w:t>
        </w:r>
      </w:ins>
    </w:p>
    <w:p w14:paraId="33E97DEB" w14:textId="74F5742B" w:rsidR="00696EFC" w:rsidRPr="00696EFC" w:rsidRDefault="00FE5BE1">
      <w:pPr>
        <w:pStyle w:val="ac"/>
        <w:rPr>
          <w:ins w:id="1472" w:author="Windows 用户" w:date="2019-10-03T20:36:00Z"/>
          <w:rFonts w:ascii="黑体" w:eastAsia="黑体" w:hAnsi="黑体"/>
          <w:color w:val="000000"/>
          <w:szCs w:val="21"/>
          <w:rPrChange w:id="1473" w:author="Windows 用户" w:date="2019-10-03T20:36:00Z">
            <w:rPr>
              <w:ins w:id="1474" w:author="Windows 用户" w:date="2019-10-03T20:36:00Z"/>
              <w:b/>
              <w:color w:val="000000"/>
              <w:sz w:val="28"/>
            </w:rPr>
          </w:rPrChange>
        </w:rPr>
        <w:pPrChange w:id="1475" w:author="Windows 用户" w:date="2019-10-03T20:36:00Z">
          <w:pPr>
            <w:pStyle w:val="ac"/>
            <w:jc w:val="center"/>
          </w:pPr>
        </w:pPrChange>
      </w:pPr>
      <w:del w:id="1476" w:author="Windows 用户" w:date="2019-10-03T20:51:00Z">
        <w:r w:rsidRPr="00FE5BE1" w:rsidDel="00D72DB4">
          <w:rPr>
            <w:rFonts w:ascii="黑体" w:eastAsia="黑体" w:hAnsi="黑体"/>
          </w:rPr>
          <w:delText>2. </w:delText>
        </w:r>
        <w:r w:rsidRPr="00FE5BE1" w:rsidDel="00D72DB4">
          <w:rPr>
            <w:rFonts w:ascii="黑体" w:eastAsia="黑体" w:hAnsi="黑体" w:hint="eastAsia"/>
          </w:rPr>
          <w:delText>植物界所包括的主要门类及主要演化趋势。</w:delText>
        </w:r>
      </w:del>
      <w:ins w:id="1477" w:author="Windows 用户" w:date="2019-10-03T20:36:00Z">
        <w:r w:rsidR="008C2824" w:rsidRPr="00696EFC">
          <w:rPr>
            <w:rFonts w:ascii="黑体" w:eastAsia="黑体" w:hAnsi="黑体" w:hint="eastAsia"/>
            <w:szCs w:val="21"/>
            <w:rPrChange w:id="1478" w:author="Windows 用户" w:date="2019-10-03T20:36:00Z">
              <w:rPr>
                <w:rFonts w:ascii="黑体" w:eastAsia="黑体" w:hAnsi="黑体" w:hint="eastAsia"/>
              </w:rPr>
            </w:rPrChange>
          </w:rPr>
          <w:t>（十四）</w:t>
        </w:r>
        <w:r w:rsidR="00696EFC" w:rsidRPr="00696EFC">
          <w:rPr>
            <w:rFonts w:ascii="黑体" w:eastAsia="黑体" w:hAnsi="黑体" w:hint="eastAsia"/>
            <w:color w:val="000000"/>
            <w:szCs w:val="21"/>
            <w:rPrChange w:id="1479" w:author="Windows 用户" w:date="2019-10-03T20:36:00Z">
              <w:rPr>
                <w:rFonts w:hint="eastAsia"/>
                <w:b/>
                <w:color w:val="000000"/>
                <w:sz w:val="28"/>
              </w:rPr>
            </w:rPrChange>
          </w:rPr>
          <w:t>植物起源与系统演化</w:t>
        </w:r>
      </w:ins>
    </w:p>
    <w:p w14:paraId="263C1409" w14:textId="59DF0619" w:rsidR="008C2824" w:rsidRPr="00696EFC" w:rsidDel="00696EFC" w:rsidRDefault="00696EFC">
      <w:pPr>
        <w:pStyle w:val="ac"/>
        <w:spacing w:line="400" w:lineRule="exact"/>
        <w:rPr>
          <w:del w:id="1480" w:author="Windows 用户" w:date="2019-10-03T20:37:00Z"/>
          <w:rFonts w:ascii="黑体" w:eastAsia="黑体" w:hAnsi="黑体"/>
          <w:bCs/>
          <w:color w:val="000000"/>
          <w:szCs w:val="21"/>
          <w:rPrChange w:id="1481" w:author="Windows 用户" w:date="2019-10-03T20:38:00Z">
            <w:rPr>
              <w:del w:id="1482" w:author="Windows 用户" w:date="2019-10-03T20:37:00Z"/>
              <w:rFonts w:ascii="黑体" w:eastAsia="黑体" w:hAnsi="黑体"/>
            </w:rPr>
          </w:rPrChange>
        </w:rPr>
        <w:pPrChange w:id="1483" w:author="Windows 用户" w:date="2019-10-03T20:37:00Z">
          <w:pPr>
            <w:ind w:firstLineChars="300" w:firstLine="630"/>
          </w:pPr>
        </w:pPrChange>
      </w:pPr>
      <w:ins w:id="1484" w:author="Windows 用户" w:date="2019-10-03T20:36:00Z">
        <w:r>
          <w:rPr>
            <w:rFonts w:ascii="黑体" w:eastAsia="黑体" w:hAnsi="黑体"/>
          </w:rPr>
          <w:t xml:space="preserve">     </w:t>
        </w:r>
        <w:r w:rsidRPr="00696EFC">
          <w:rPr>
            <w:rFonts w:ascii="黑体" w:eastAsia="黑体" w:hAnsi="黑体"/>
            <w:szCs w:val="21"/>
            <w:rPrChange w:id="1485" w:author="Windows 用户" w:date="2019-10-03T20:38:00Z">
              <w:rPr>
                <w:rFonts w:ascii="黑体" w:eastAsia="黑体" w:hAnsi="黑体"/>
              </w:rPr>
            </w:rPrChange>
          </w:rPr>
          <w:t xml:space="preserve"> 1．</w:t>
        </w:r>
      </w:ins>
      <w:ins w:id="1486" w:author="Windows 用户" w:date="2019-10-03T20:37:00Z">
        <w:r w:rsidRPr="00696EFC">
          <w:rPr>
            <w:rFonts w:ascii="黑体" w:eastAsia="黑体" w:hAnsi="黑体" w:hint="eastAsia"/>
            <w:bCs/>
            <w:color w:val="000000"/>
            <w:szCs w:val="21"/>
            <w:rPrChange w:id="1487" w:author="Windows 用户" w:date="2019-10-03T20:38:00Z">
              <w:rPr>
                <w:rFonts w:hAnsi="宋体" w:hint="eastAsia"/>
                <w:bCs/>
                <w:color w:val="000000"/>
                <w:sz w:val="24"/>
                <w:szCs w:val="24"/>
              </w:rPr>
            </w:rPrChange>
          </w:rPr>
          <w:t>被子植物的起源与</w:t>
        </w:r>
      </w:ins>
      <w:ins w:id="1488" w:author="Windows 用户" w:date="2019-10-03T20:38:00Z">
        <w:r>
          <w:rPr>
            <w:rFonts w:ascii="黑体" w:eastAsia="黑体" w:hAnsi="黑体" w:hint="eastAsia"/>
            <w:bCs/>
            <w:color w:val="000000"/>
            <w:szCs w:val="21"/>
          </w:rPr>
          <w:t>系统</w:t>
        </w:r>
      </w:ins>
      <w:ins w:id="1489" w:author="Windows 用户" w:date="2019-10-03T20:37:00Z">
        <w:r>
          <w:rPr>
            <w:rFonts w:ascii="黑体" w:eastAsia="黑体" w:hAnsi="黑体" w:hint="eastAsia"/>
            <w:bCs/>
            <w:color w:val="000000"/>
            <w:szCs w:val="21"/>
          </w:rPr>
          <w:t>演化</w:t>
        </w:r>
      </w:ins>
      <w:ins w:id="1490" w:author="Windows 用户" w:date="2019-10-03T20:38:00Z">
        <w:r>
          <w:rPr>
            <w:rFonts w:ascii="黑体" w:eastAsia="黑体" w:hAnsi="黑体" w:hint="eastAsia"/>
            <w:bCs/>
            <w:color w:val="000000"/>
            <w:szCs w:val="21"/>
          </w:rPr>
          <w:t>。</w:t>
        </w:r>
      </w:ins>
    </w:p>
    <w:p w14:paraId="559708AD" w14:textId="0CE004F2" w:rsidR="00FE5BE1" w:rsidRPr="00696EFC" w:rsidDel="00696EFC" w:rsidRDefault="00FE5BE1">
      <w:pPr>
        <w:pStyle w:val="ac"/>
        <w:rPr>
          <w:del w:id="1491" w:author="Windows 用户" w:date="2019-10-03T20:37:00Z"/>
          <w:rFonts w:ascii="黑体" w:eastAsia="黑体" w:hAnsi="黑体"/>
          <w:szCs w:val="21"/>
          <w:rPrChange w:id="1492" w:author="Windows 用户" w:date="2019-10-03T20:38:00Z">
            <w:rPr>
              <w:del w:id="1493" w:author="Windows 用户" w:date="2019-10-03T20:37:00Z"/>
              <w:rFonts w:ascii="黑体" w:eastAsia="黑体" w:hAnsi="黑体"/>
            </w:rPr>
          </w:rPrChange>
        </w:rPr>
        <w:pPrChange w:id="1494" w:author="Windows 用户" w:date="2019-10-03T20:37:00Z">
          <w:pPr>
            <w:ind w:firstLineChars="300" w:firstLine="630"/>
          </w:pPr>
        </w:pPrChange>
      </w:pPr>
      <w:del w:id="1495" w:author="Windows 用户" w:date="2019-10-03T20:37:00Z">
        <w:r w:rsidRPr="00696EFC" w:rsidDel="00696EFC">
          <w:rPr>
            <w:rFonts w:ascii="黑体" w:eastAsia="黑体" w:hAnsi="黑体"/>
            <w:szCs w:val="21"/>
            <w:rPrChange w:id="1496" w:author="Windows 用户" w:date="2019-10-03T20:38:00Z">
              <w:rPr>
                <w:rFonts w:ascii="黑体" w:eastAsia="黑体" w:hAnsi="黑体"/>
              </w:rPr>
            </w:rPrChange>
          </w:rPr>
          <w:delText>3. </w:delText>
        </w:r>
        <w:r w:rsidRPr="00696EFC" w:rsidDel="00696EFC">
          <w:rPr>
            <w:rFonts w:ascii="黑体" w:eastAsia="黑体" w:hAnsi="黑体" w:hint="eastAsia"/>
            <w:szCs w:val="21"/>
            <w:rPrChange w:id="1497" w:author="Windows 用户" w:date="2019-10-03T20:38:00Z">
              <w:rPr>
                <w:rFonts w:ascii="黑体" w:eastAsia="黑体" w:hAnsi="黑体" w:hint="eastAsia"/>
              </w:rPr>
            </w:rPrChange>
          </w:rPr>
          <w:delText>藻类植物的分类和生活史。</w:delText>
        </w:r>
      </w:del>
    </w:p>
    <w:p w14:paraId="71190F28" w14:textId="4FCEB719" w:rsidR="00FE5BE1" w:rsidRPr="00696EFC" w:rsidRDefault="00FE5BE1">
      <w:pPr>
        <w:pStyle w:val="ac"/>
        <w:rPr>
          <w:rFonts w:ascii="黑体" w:eastAsia="黑体" w:hAnsi="黑体"/>
          <w:szCs w:val="21"/>
          <w:rPrChange w:id="1498" w:author="Windows 用户" w:date="2019-10-03T20:38:00Z">
            <w:rPr>
              <w:rFonts w:ascii="黑体" w:eastAsia="黑体" w:hAnsi="黑体"/>
            </w:rPr>
          </w:rPrChange>
        </w:rPr>
        <w:pPrChange w:id="1499" w:author="Windows 用户" w:date="2019-10-03T20:37:00Z">
          <w:pPr>
            <w:ind w:firstLineChars="300" w:firstLine="630"/>
          </w:pPr>
        </w:pPrChange>
      </w:pPr>
      <w:del w:id="1500" w:author="Windows 用户" w:date="2019-10-03T20:37:00Z">
        <w:r w:rsidRPr="00696EFC" w:rsidDel="00696EFC">
          <w:rPr>
            <w:rFonts w:ascii="黑体" w:eastAsia="黑体" w:hAnsi="黑体"/>
            <w:szCs w:val="21"/>
            <w:rPrChange w:id="1501" w:author="Windows 用户" w:date="2019-10-03T20:38:00Z">
              <w:rPr>
                <w:rFonts w:ascii="黑体" w:eastAsia="黑体" w:hAnsi="黑体"/>
              </w:rPr>
            </w:rPrChange>
          </w:rPr>
          <w:delText>4. </w:delText>
        </w:r>
      </w:del>
      <w:del w:id="1502" w:author="Windows 用户" w:date="2019-10-03T20:10:00Z">
        <w:r w:rsidRPr="00696EFC" w:rsidDel="00A8175F">
          <w:rPr>
            <w:rFonts w:ascii="黑体" w:eastAsia="黑体" w:hAnsi="黑体" w:hint="eastAsia"/>
            <w:szCs w:val="21"/>
            <w:rPrChange w:id="1503" w:author="Windows 用户" w:date="2019-10-03T20:38:00Z">
              <w:rPr>
                <w:rFonts w:ascii="黑体" w:eastAsia="黑体" w:hAnsi="黑体" w:hint="eastAsia"/>
              </w:rPr>
            </w:rPrChange>
          </w:rPr>
          <w:delText>苔藓植物的形态特征、分类和演化。</w:delText>
        </w:r>
      </w:del>
    </w:p>
    <w:p w14:paraId="1E34AC84" w14:textId="454E47BB" w:rsidR="00FE5BE1" w:rsidRPr="00FE5BE1" w:rsidDel="00696EFC" w:rsidRDefault="00FE5BE1" w:rsidP="00302AD4">
      <w:pPr>
        <w:ind w:firstLineChars="300" w:firstLine="630"/>
        <w:rPr>
          <w:del w:id="1504" w:author="Windows 用户" w:date="2019-10-03T20:38:00Z"/>
          <w:moveFrom w:id="1505" w:author="Windows 用户" w:date="2019-10-03T20:12:00Z"/>
          <w:rFonts w:ascii="黑体" w:eastAsia="黑体" w:hAnsi="黑体"/>
        </w:rPr>
      </w:pPr>
      <w:moveFromRangeStart w:id="1506" w:author="Windows 用户" w:date="2019-10-03T20:12:00Z" w:name="move21025940"/>
      <w:moveFrom w:id="1507" w:author="Windows 用户" w:date="2019-10-03T20:12:00Z">
        <w:del w:id="1508" w:author="Windows 用户" w:date="2019-10-03T20:38:00Z">
          <w:r w:rsidRPr="00FE5BE1" w:rsidDel="00696EFC">
            <w:rPr>
              <w:rFonts w:ascii="黑体" w:eastAsia="黑体" w:hAnsi="黑体" w:hint="eastAsia"/>
            </w:rPr>
            <w:delText>5. 蕨类植物的形态特征、分类和演化。</w:delText>
          </w:r>
        </w:del>
      </w:moveFrom>
    </w:p>
    <w:p w14:paraId="668006B8" w14:textId="6B38B348" w:rsidR="00FE5BE1" w:rsidDel="00696EFC" w:rsidRDefault="00FE5BE1" w:rsidP="00302AD4">
      <w:pPr>
        <w:ind w:firstLineChars="300" w:firstLine="630"/>
        <w:rPr>
          <w:del w:id="1509" w:author="Windows 用户" w:date="2019-10-03T20:38:00Z"/>
          <w:moveFrom w:id="1510" w:author="Windows 用户" w:date="2019-10-03T20:12:00Z"/>
          <w:rFonts w:ascii="黑体" w:eastAsia="黑体" w:hAnsi="黑体"/>
        </w:rPr>
      </w:pPr>
      <w:moveFrom w:id="1511" w:author="Windows 用户" w:date="2019-10-03T20:12:00Z">
        <w:del w:id="1512" w:author="Windows 用户" w:date="2019-10-03T20:38:00Z">
          <w:r w:rsidRPr="00FE5BE1" w:rsidDel="00696EFC">
            <w:rPr>
              <w:rFonts w:ascii="黑体" w:eastAsia="黑体" w:hAnsi="黑体" w:hint="eastAsia"/>
            </w:rPr>
            <w:delText>6. 裸子植物的一般特征；松柏纲植物的生活史。</w:delText>
          </w:r>
        </w:del>
      </w:moveFrom>
    </w:p>
    <w:moveFromRangeEnd w:id="1506"/>
    <w:p w14:paraId="3C7559CE" w14:textId="765048A1" w:rsidR="00FE5BE1" w:rsidDel="00A8175F" w:rsidRDefault="00FE5BE1" w:rsidP="00302AD4">
      <w:pPr>
        <w:ind w:firstLineChars="300" w:firstLine="630"/>
        <w:rPr>
          <w:del w:id="1513" w:author="Windows 用户" w:date="2019-10-03T20:12:00Z"/>
          <w:rFonts w:ascii="黑体" w:eastAsia="黑体" w:hAnsi="黑体"/>
        </w:rPr>
      </w:pPr>
      <w:del w:id="1514" w:author="Windows 用户" w:date="2019-10-03T20:12:00Z">
        <w:r w:rsidDel="00A8175F">
          <w:rPr>
            <w:rFonts w:ascii="黑体" w:eastAsia="黑体" w:hAnsi="黑体" w:hint="eastAsia"/>
          </w:rPr>
          <w:delText>7.被子植物的一般特征和分类原则</w:delText>
        </w:r>
      </w:del>
    </w:p>
    <w:p w14:paraId="1A0157BD" w14:textId="08E96729" w:rsidR="00273CDF" w:rsidRDefault="00FE5BE1" w:rsidP="00302AD4">
      <w:pPr>
        <w:ind w:firstLineChars="300" w:firstLine="630"/>
        <w:rPr>
          <w:rFonts w:ascii="黑体" w:eastAsia="黑体" w:hAnsi="黑体"/>
        </w:rPr>
      </w:pPr>
      <w:del w:id="1515" w:author="Windows 用户" w:date="2019-10-03T20:38:00Z">
        <w:r w:rsidDel="00696EFC">
          <w:rPr>
            <w:rFonts w:ascii="黑体" w:eastAsia="黑体" w:hAnsi="黑体" w:hint="eastAsia"/>
          </w:rPr>
          <w:delText>8</w:delText>
        </w:r>
      </w:del>
      <w:ins w:id="1516" w:author="Windows 用户" w:date="2019-10-03T20:38:00Z">
        <w:r w:rsidR="00696EFC">
          <w:rPr>
            <w:rFonts w:ascii="黑体" w:eastAsia="黑体" w:hAnsi="黑体" w:hint="eastAsia"/>
          </w:rPr>
          <w:t>2</w:t>
        </w:r>
      </w:ins>
      <w:r>
        <w:rPr>
          <w:rFonts w:ascii="黑体" w:eastAsia="黑体" w:hAnsi="黑体" w:hint="eastAsia"/>
        </w:rPr>
        <w:t>.</w:t>
      </w:r>
      <w:ins w:id="1517" w:author="Windows 用户" w:date="2019-10-03T20:30:00Z">
        <w:r w:rsidR="00310F4F" w:rsidDel="00310F4F">
          <w:rPr>
            <w:rFonts w:ascii="黑体" w:eastAsia="黑体" w:hAnsi="黑体" w:hint="eastAsia"/>
          </w:rPr>
          <w:t xml:space="preserve"> </w:t>
        </w:r>
      </w:ins>
      <w:ins w:id="1518" w:author="Windows 用户" w:date="2019-10-03T20:31:00Z">
        <w:r w:rsidR="00310F4F">
          <w:rPr>
            <w:rFonts w:ascii="黑体" w:eastAsia="黑体" w:hAnsi="黑体" w:hint="eastAsia"/>
          </w:rPr>
          <w:t>被子植物的</w:t>
        </w:r>
      </w:ins>
      <w:ins w:id="1519" w:author="Windows 用户" w:date="2019-10-03T20:37:00Z">
        <w:r w:rsidR="00696EFC">
          <w:rPr>
            <w:rFonts w:ascii="黑体" w:eastAsia="黑体" w:hAnsi="黑体" w:hint="eastAsia"/>
          </w:rPr>
          <w:t>主要</w:t>
        </w:r>
      </w:ins>
      <w:ins w:id="1520" w:author="Windows 用户" w:date="2019-10-03T20:31:00Z">
        <w:r w:rsidR="00310F4F">
          <w:rPr>
            <w:rFonts w:ascii="黑体" w:eastAsia="黑体" w:hAnsi="黑体" w:hint="eastAsia"/>
          </w:rPr>
          <w:t>分类系统</w:t>
        </w:r>
      </w:ins>
      <w:ins w:id="1521" w:author="Windows 用户" w:date="2019-10-03T20:37:00Z">
        <w:r w:rsidR="00696EFC">
          <w:rPr>
            <w:rFonts w:ascii="黑体" w:eastAsia="黑体" w:hAnsi="黑体" w:hint="eastAsia"/>
          </w:rPr>
          <w:t>。</w:t>
        </w:r>
      </w:ins>
      <w:del w:id="1522" w:author="Windows 用户" w:date="2019-10-03T20:30:00Z">
        <w:r w:rsidDel="00310F4F">
          <w:rPr>
            <w:rFonts w:ascii="黑体" w:eastAsia="黑体" w:hAnsi="黑体" w:hint="eastAsia"/>
          </w:rPr>
          <w:delText>被子植物的分类系统；常见重要科属植物的分类特征。</w:delText>
        </w:r>
      </w:del>
    </w:p>
    <w:p w14:paraId="623C60D7" w14:textId="38518F17" w:rsidR="00273CDF" w:rsidRPr="005D7633" w:rsidDel="00696EFC" w:rsidRDefault="00867105">
      <w:pPr>
        <w:rPr>
          <w:del w:id="1523" w:author="Windows 用户" w:date="2019-10-03T20:38:00Z"/>
          <w:rFonts w:ascii="黑体" w:eastAsia="黑体" w:hAnsi="黑体"/>
          <w:szCs w:val="21"/>
          <w:rPrChange w:id="1524" w:author="李 巧云" w:date="2019-10-07T14:00:00Z">
            <w:rPr>
              <w:del w:id="1525" w:author="Windows 用户" w:date="2019-10-03T20:38:00Z"/>
              <w:rFonts w:ascii="黑体" w:eastAsia="黑体" w:hAnsi="黑体"/>
            </w:rPr>
          </w:rPrChange>
        </w:rPr>
        <w:pPrChange w:id="1526" w:author="Windows 用户" w:date="2019-10-03T20:51:00Z">
          <w:pPr>
            <w:ind w:firstLineChars="300" w:firstLine="630"/>
          </w:pPr>
        </w:pPrChange>
      </w:pPr>
      <w:proofErr w:type="gramStart"/>
      <w:ins w:id="1527" w:author="李 巧云" w:date="2019-10-04T21:35:00Z">
        <w:r w:rsidRPr="005D7633">
          <w:rPr>
            <w:rFonts w:ascii="微软雅黑" w:eastAsia="微软雅黑" w:hAnsi="微软雅黑"/>
            <w:color w:val="333333"/>
            <w:szCs w:val="21"/>
            <w:shd w:val="clear" w:color="auto" w:fill="FFFFFF"/>
            <w:rPrChange w:id="1528" w:author="李 巧云" w:date="2019-10-07T14:00:00Z">
              <w:rPr>
                <w:rFonts w:ascii="微软雅黑" w:eastAsia="微软雅黑" w:hAnsi="微软雅黑"/>
                <w:color w:val="333333"/>
                <w:shd w:val="clear" w:color="auto" w:fill="FFFFFF"/>
              </w:rPr>
            </w:rPrChange>
          </w:rPr>
          <w:t>V</w:t>
        </w:r>
      </w:ins>
      <w:ins w:id="1529" w:author="李 巧云" w:date="2019-10-07T14:01:00Z">
        <w:r w:rsidR="004D4BEF">
          <w:rPr>
            <w:rFonts w:ascii="微软雅黑" w:eastAsia="微软雅黑" w:hAnsi="微软雅黑"/>
            <w:color w:val="333333"/>
            <w:szCs w:val="21"/>
            <w:shd w:val="clear" w:color="auto" w:fill="FFFFFF"/>
          </w:rPr>
          <w:t xml:space="preserve"> </w:t>
        </w:r>
        <w:r w:rsidR="004D4BEF">
          <w:rPr>
            <w:rFonts w:ascii="微软雅黑" w:eastAsia="微软雅黑" w:hAnsi="微软雅黑" w:hint="eastAsia"/>
            <w:color w:val="333333"/>
            <w:szCs w:val="21"/>
            <w:shd w:val="clear" w:color="auto" w:fill="FFFFFF"/>
          </w:rPr>
          <w:t>.</w:t>
        </w:r>
      </w:ins>
      <w:proofErr w:type="gramEnd"/>
      <w:del w:id="1530" w:author="Windows 用户" w:date="2019-10-03T20:38:00Z">
        <w:r w:rsidR="00FE5BE1" w:rsidRPr="005D7633" w:rsidDel="00696EFC">
          <w:rPr>
            <w:rFonts w:ascii="黑体" w:eastAsia="黑体" w:hAnsi="黑体"/>
            <w:szCs w:val="21"/>
            <w:rPrChange w:id="1531" w:author="李 巧云" w:date="2019-10-07T14:00:00Z">
              <w:rPr>
                <w:rFonts w:ascii="黑体" w:eastAsia="黑体" w:hAnsi="黑体"/>
              </w:rPr>
            </w:rPrChange>
          </w:rPr>
          <w:delText>9.植物物种和物种的形成。</w:delText>
        </w:r>
      </w:del>
    </w:p>
    <w:p w14:paraId="35FEEB5B" w14:textId="33D68880" w:rsidR="00FE5BE1" w:rsidRPr="005D7633" w:rsidDel="005A1F35" w:rsidRDefault="00FE5BE1">
      <w:pPr>
        <w:rPr>
          <w:del w:id="1532" w:author="Windows 用户" w:date="2019-10-03T20:40:00Z"/>
          <w:rFonts w:ascii="黑体" w:eastAsia="黑体" w:hAnsi="黑体"/>
          <w:szCs w:val="21"/>
          <w:rPrChange w:id="1533" w:author="李 巧云" w:date="2019-10-07T14:00:00Z">
            <w:rPr>
              <w:del w:id="1534" w:author="Windows 用户" w:date="2019-10-03T20:40:00Z"/>
              <w:rFonts w:ascii="黑体" w:eastAsia="黑体" w:hAnsi="黑体"/>
            </w:rPr>
          </w:rPrChange>
        </w:rPr>
        <w:pPrChange w:id="1535" w:author="Windows 用户" w:date="2019-10-03T20:51:00Z">
          <w:pPr>
            <w:ind w:firstLineChars="300" w:firstLine="630"/>
          </w:pPr>
        </w:pPrChange>
      </w:pPr>
      <w:del w:id="1536" w:author="Windows 用户" w:date="2019-10-03T20:40:00Z">
        <w:r w:rsidRPr="005D7633" w:rsidDel="005A1F35">
          <w:rPr>
            <w:rFonts w:ascii="黑体" w:eastAsia="黑体" w:hAnsi="黑体"/>
            <w:szCs w:val="21"/>
            <w:rPrChange w:id="1537" w:author="李 巧云" w:date="2019-10-07T14:00:00Z">
              <w:rPr>
                <w:rFonts w:ascii="黑体" w:eastAsia="黑体" w:hAnsi="黑体"/>
              </w:rPr>
            </w:rPrChange>
          </w:rPr>
          <w:delText>10.植物的起源与</w:delText>
        </w:r>
        <w:r w:rsidR="00A2210A" w:rsidRPr="005D7633" w:rsidDel="005A1F35">
          <w:rPr>
            <w:rFonts w:ascii="黑体" w:eastAsia="黑体" w:hAnsi="黑体" w:hint="eastAsia"/>
            <w:szCs w:val="21"/>
            <w:rPrChange w:id="1538" w:author="李 巧云" w:date="2019-10-07T14:00:00Z">
              <w:rPr>
                <w:rFonts w:ascii="黑体" w:eastAsia="黑体" w:hAnsi="黑体" w:hint="eastAsia"/>
              </w:rPr>
            </w:rPrChange>
          </w:rPr>
          <w:delText>演化；维管植物营养体的演化趋势；有性生殖的进化趋势；植物对陆生生活的</w:delText>
        </w:r>
      </w:del>
    </w:p>
    <w:p w14:paraId="4BF3853B" w14:textId="436C9ACC" w:rsidR="00FE5BE1" w:rsidRPr="005D7633" w:rsidDel="005A1F35" w:rsidRDefault="00A2210A">
      <w:pPr>
        <w:rPr>
          <w:del w:id="1539" w:author="Windows 用户" w:date="2019-10-03T20:40:00Z"/>
          <w:rFonts w:ascii="黑体" w:eastAsia="黑体" w:hAnsi="黑体"/>
          <w:szCs w:val="21"/>
          <w:rPrChange w:id="1540" w:author="李 巧云" w:date="2019-10-07T14:00:00Z">
            <w:rPr>
              <w:del w:id="1541" w:author="Windows 用户" w:date="2019-10-03T20:40:00Z"/>
              <w:rFonts w:ascii="黑体" w:eastAsia="黑体" w:hAnsi="黑体"/>
            </w:rPr>
          </w:rPrChange>
        </w:rPr>
        <w:pPrChange w:id="1542" w:author="Windows 用户" w:date="2019-10-03T20:51:00Z">
          <w:pPr>
            <w:ind w:firstLineChars="400" w:firstLine="840"/>
          </w:pPr>
        </w:pPrChange>
      </w:pPr>
      <w:del w:id="1543" w:author="Windows 用户" w:date="2019-10-03T20:40:00Z">
        <w:r w:rsidRPr="005D7633" w:rsidDel="005A1F35">
          <w:rPr>
            <w:rFonts w:ascii="黑体" w:eastAsia="黑体" w:hAnsi="黑体" w:hint="eastAsia"/>
            <w:szCs w:val="21"/>
            <w:rPrChange w:id="1544" w:author="李 巧云" w:date="2019-10-07T14:00:00Z">
              <w:rPr>
                <w:rFonts w:ascii="黑体" w:eastAsia="黑体" w:hAnsi="黑体" w:hint="eastAsia"/>
              </w:rPr>
            </w:rPrChange>
          </w:rPr>
          <w:delText>适应；生活史类型及其演化；个体发育与系统发育。</w:delText>
        </w:r>
      </w:del>
    </w:p>
    <w:p w14:paraId="1DA28D1C" w14:textId="2D6D27CC" w:rsidR="00804A2D" w:rsidRPr="005D7633" w:rsidDel="00696EFC" w:rsidRDefault="00804A2D">
      <w:pPr>
        <w:rPr>
          <w:ins w:id="1545" w:author="李 巧云" w:date="2019-10-03T13:07:00Z"/>
          <w:del w:id="1546" w:author="Windows 用户" w:date="2019-10-03T20:38:00Z"/>
          <w:rFonts w:ascii="黑体" w:eastAsia="黑体" w:hAnsi="黑体"/>
          <w:szCs w:val="21"/>
          <w:rPrChange w:id="1547" w:author="李 巧云" w:date="2019-10-07T14:00:00Z">
            <w:rPr>
              <w:ins w:id="1548" w:author="李 巧云" w:date="2019-10-03T13:07:00Z"/>
              <w:del w:id="1549" w:author="Windows 用户" w:date="2019-10-03T20:38:00Z"/>
              <w:rFonts w:ascii="黑体" w:eastAsia="黑体" w:hAnsi="黑体"/>
            </w:rPr>
          </w:rPrChange>
        </w:rPr>
        <w:pPrChange w:id="1550" w:author="Windows 用户" w:date="2019-10-03T20:51:00Z">
          <w:pPr>
            <w:ind w:firstLineChars="300" w:firstLine="630"/>
          </w:pPr>
        </w:pPrChange>
      </w:pPr>
      <w:del w:id="1551" w:author="Windows 用户" w:date="2019-10-03T20:38:00Z">
        <w:r w:rsidRPr="005D7633" w:rsidDel="00696EFC">
          <w:rPr>
            <w:rFonts w:ascii="黑体" w:eastAsia="黑体" w:hAnsi="黑体"/>
            <w:szCs w:val="21"/>
            <w:rPrChange w:id="1552" w:author="李 巧云" w:date="2019-10-07T14:00:00Z">
              <w:rPr>
                <w:rFonts w:ascii="黑体" w:eastAsia="黑体" w:hAnsi="黑体"/>
              </w:rPr>
            </w:rPrChange>
          </w:rPr>
          <w:delText>11.被子植物的起源与系统演化。</w:delText>
        </w:r>
      </w:del>
    </w:p>
    <w:p w14:paraId="280A4849" w14:textId="44B353E9" w:rsidR="000B4CEC" w:rsidRPr="005D7633" w:rsidRDefault="000B4CEC">
      <w:pPr>
        <w:rPr>
          <w:ins w:id="1553" w:author="李 巧云" w:date="2019-10-03T13:08:00Z"/>
          <w:rFonts w:ascii="黑体" w:eastAsia="黑体" w:hAnsi="黑体"/>
          <w:szCs w:val="21"/>
          <w:rPrChange w:id="1554" w:author="李 巧云" w:date="2019-10-07T14:00:00Z">
            <w:rPr>
              <w:ins w:id="1555" w:author="李 巧云" w:date="2019-10-03T13:08:00Z"/>
              <w:rFonts w:ascii="黑体" w:eastAsia="黑体" w:hAnsi="黑体"/>
            </w:rPr>
          </w:rPrChange>
        </w:rPr>
        <w:pPrChange w:id="1556" w:author="Windows 用户" w:date="2019-10-03T20:51:00Z">
          <w:pPr>
            <w:ind w:firstLineChars="300" w:firstLine="630"/>
          </w:pPr>
        </w:pPrChange>
      </w:pPr>
      <w:ins w:id="1557" w:author="李 巧云" w:date="2019-10-03T13:08:00Z">
        <w:r w:rsidRPr="005D7633">
          <w:rPr>
            <w:rFonts w:ascii="黑体" w:eastAsia="黑体" w:hAnsi="黑体"/>
            <w:szCs w:val="21"/>
            <w:rPrChange w:id="1558" w:author="李 巧云" w:date="2019-10-07T14:00:00Z">
              <w:rPr>
                <w:rFonts w:ascii="黑体" w:eastAsia="黑体" w:hAnsi="黑体"/>
              </w:rPr>
            </w:rPrChange>
          </w:rPr>
          <w:t xml:space="preserve"> </w:t>
        </w:r>
        <w:r w:rsidRPr="005D7633">
          <w:rPr>
            <w:rFonts w:ascii="黑体" w:eastAsia="黑体" w:hAnsi="黑体" w:hint="eastAsia"/>
            <w:szCs w:val="21"/>
            <w:rPrChange w:id="1559" w:author="李 巧云" w:date="2019-10-07T14:00:00Z">
              <w:rPr>
                <w:rFonts w:ascii="黑体" w:eastAsia="黑体" w:hAnsi="黑体" w:hint="eastAsia"/>
              </w:rPr>
            </w:rPrChange>
          </w:rPr>
          <w:t>主要参考书目</w:t>
        </w:r>
      </w:ins>
    </w:p>
    <w:p w14:paraId="2336E4E6" w14:textId="7A54E3B6" w:rsidR="000B4CEC" w:rsidRDefault="000B4CEC" w:rsidP="000B4CEC">
      <w:pPr>
        <w:ind w:firstLineChars="300" w:firstLine="630"/>
        <w:rPr>
          <w:ins w:id="1560" w:author="李 巧云" w:date="2019-10-03T13:08:00Z"/>
          <w:rFonts w:ascii="黑体" w:eastAsia="黑体" w:hAnsi="黑体"/>
        </w:rPr>
      </w:pPr>
      <w:ins w:id="1561" w:author="李 巧云" w:date="2019-10-03T13:08:00Z">
        <w:r w:rsidRPr="000B4CEC">
          <w:rPr>
            <w:rFonts w:ascii="黑体" w:eastAsia="黑体" w:hAnsi="黑体" w:hint="eastAsia"/>
          </w:rPr>
          <w:t xml:space="preserve"> </w:t>
        </w:r>
        <w:del w:id="1562" w:author="Windows 用户" w:date="2019-10-03T20:43:00Z">
          <w:r w:rsidRPr="000B4CEC" w:rsidDel="00323A48">
            <w:rPr>
              <w:rFonts w:ascii="黑体" w:eastAsia="黑体" w:hAnsi="黑体" w:hint="eastAsia"/>
            </w:rPr>
            <w:delText>10</w:delText>
          </w:r>
        </w:del>
      </w:ins>
      <w:ins w:id="1563" w:author="Windows 用户" w:date="2019-10-03T20:43:00Z">
        <w:r w:rsidR="00323A48">
          <w:rPr>
            <w:rFonts w:ascii="黑体" w:eastAsia="黑体" w:hAnsi="黑体" w:hint="eastAsia"/>
          </w:rPr>
          <w:t>1</w:t>
        </w:r>
      </w:ins>
      <w:ins w:id="1564" w:author="李 巧云" w:date="2019-10-03T13:08:00Z">
        <w:r w:rsidRPr="000B4CEC">
          <w:rPr>
            <w:rFonts w:ascii="黑体" w:eastAsia="黑体" w:hAnsi="黑体" w:hint="eastAsia"/>
          </w:rPr>
          <w:t xml:space="preserve">. </w:t>
        </w:r>
      </w:ins>
      <w:ins w:id="1565" w:author="Windows 用户" w:date="2019-10-03T20:47:00Z">
        <w:r w:rsidR="00323A48" w:rsidRPr="00704BE7">
          <w:rPr>
            <w:rFonts w:ascii="黑体" w:eastAsia="黑体" w:hAnsi="黑体" w:hint="eastAsia"/>
          </w:rPr>
          <w:t>植物学</w:t>
        </w:r>
        <w:r w:rsidR="00323A48" w:rsidRPr="00704BE7">
          <w:rPr>
            <w:rFonts w:ascii="黑体" w:eastAsia="黑体" w:hAnsi="黑体"/>
          </w:rPr>
          <w:t xml:space="preserve">. </w:t>
        </w:r>
      </w:ins>
      <w:ins w:id="1566" w:author="李 巧云" w:date="2019-10-03T13:08:00Z">
        <w:del w:id="1567" w:author="Windows 用户" w:date="2019-10-03T20:40:00Z">
          <w:r w:rsidRPr="00704BE7" w:rsidDel="005A1F35">
            <w:rPr>
              <w:rFonts w:ascii="黑体" w:eastAsia="黑体" w:hAnsi="黑体" w:hint="eastAsia"/>
            </w:rPr>
            <w:delText>周云龙</w:delText>
          </w:r>
        </w:del>
      </w:ins>
      <w:ins w:id="1568" w:author="Windows 用户" w:date="2019-10-03T20:40:00Z">
        <w:r w:rsidR="005A1F35" w:rsidRPr="00704BE7">
          <w:rPr>
            <w:rFonts w:ascii="黑体" w:eastAsia="黑体" w:hAnsi="黑体" w:hint="eastAsia"/>
          </w:rPr>
          <w:t>强</w:t>
        </w:r>
      </w:ins>
      <w:ins w:id="1569" w:author="Windows 用户" w:date="2019-10-03T20:46:00Z">
        <w:r w:rsidR="00323A48" w:rsidRPr="00704BE7">
          <w:rPr>
            <w:rFonts w:ascii="黑体" w:eastAsia="黑体" w:hAnsi="黑体" w:hint="eastAsia"/>
          </w:rPr>
          <w:t>胜</w:t>
        </w:r>
      </w:ins>
      <w:ins w:id="1570" w:author="李 巧云" w:date="2019-10-03T13:08:00Z">
        <w:r w:rsidRPr="00704BE7">
          <w:rPr>
            <w:rFonts w:ascii="黑体" w:eastAsia="黑体" w:hAnsi="黑体" w:hint="eastAsia"/>
          </w:rPr>
          <w:t>主编</w:t>
        </w:r>
      </w:ins>
      <w:ins w:id="1571" w:author="Windows 用户" w:date="2019-10-06T14:31:00Z">
        <w:r w:rsidR="003B00D6">
          <w:rPr>
            <w:rFonts w:ascii="黑体" w:eastAsia="黑体" w:hAnsi="黑体" w:hint="eastAsia"/>
          </w:rPr>
          <w:t>（第</w:t>
        </w:r>
      </w:ins>
      <w:ins w:id="1572" w:author="李 巧云" w:date="2019-10-07T13:57:00Z">
        <w:r w:rsidR="005D7633">
          <w:rPr>
            <w:rFonts w:ascii="黑体" w:eastAsia="黑体" w:hAnsi="黑体" w:hint="eastAsia"/>
          </w:rPr>
          <w:t>1</w:t>
        </w:r>
      </w:ins>
      <w:ins w:id="1573" w:author="Windows 用户" w:date="2019-10-06T14:31:00Z">
        <w:del w:id="1574" w:author="李 巧云" w:date="2019-10-07T13:57:00Z">
          <w:r w:rsidR="003B00D6" w:rsidDel="005D7633">
            <w:rPr>
              <w:rFonts w:ascii="黑体" w:eastAsia="黑体" w:hAnsi="黑体" w:hint="eastAsia"/>
            </w:rPr>
            <w:delText>一</w:delText>
          </w:r>
        </w:del>
        <w:r w:rsidR="003B00D6">
          <w:rPr>
            <w:rFonts w:ascii="黑体" w:eastAsia="黑体" w:hAnsi="黑体" w:hint="eastAsia"/>
          </w:rPr>
          <w:t>版）</w:t>
        </w:r>
      </w:ins>
      <w:ins w:id="1575" w:author="李 巧云" w:date="2019-10-03T13:08:00Z">
        <w:r w:rsidRPr="00704BE7">
          <w:rPr>
            <w:rFonts w:ascii="黑体" w:eastAsia="黑体" w:hAnsi="黑体"/>
          </w:rPr>
          <w:t>.</w:t>
        </w:r>
        <w:del w:id="1576" w:author="Windows 用户" w:date="2019-10-03T20:47:00Z">
          <w:r w:rsidRPr="00704BE7" w:rsidDel="00323A48">
            <w:rPr>
              <w:rFonts w:ascii="黑体" w:eastAsia="黑体" w:hAnsi="黑体"/>
            </w:rPr>
            <w:delText xml:space="preserve"> 植物</w:delText>
          </w:r>
        </w:del>
        <w:del w:id="1577" w:author="Windows 用户" w:date="2019-10-03T20:40:00Z">
          <w:r w:rsidRPr="00704BE7" w:rsidDel="005A1F35">
            <w:rPr>
              <w:rFonts w:ascii="黑体" w:eastAsia="黑体" w:hAnsi="黑体" w:hint="eastAsia"/>
            </w:rPr>
            <w:delText>生物</w:delText>
          </w:r>
        </w:del>
        <w:del w:id="1578" w:author="Windows 用户" w:date="2019-10-03T20:47:00Z">
          <w:r w:rsidRPr="00704BE7" w:rsidDel="00323A48">
            <w:rPr>
              <w:rFonts w:ascii="黑体" w:eastAsia="黑体" w:hAnsi="黑体" w:hint="eastAsia"/>
            </w:rPr>
            <w:delText>学</w:delText>
          </w:r>
        </w:del>
      </w:ins>
      <w:ins w:id="1579" w:author="李 巧云" w:date="2019-10-07T13:57:00Z">
        <w:r w:rsidR="005D7633">
          <w:rPr>
            <w:rFonts w:ascii="黑体" w:eastAsia="黑体" w:hAnsi="黑体"/>
          </w:rPr>
          <w:t xml:space="preserve"> </w:t>
        </w:r>
      </w:ins>
      <w:ins w:id="1580" w:author="李 巧云" w:date="2019-10-04T21:32:00Z">
        <w:del w:id="1581" w:author="Windows 用户" w:date="2019-10-06T14:32:00Z">
          <w:r w:rsidR="00E851B9" w:rsidDel="003B00D6">
            <w:rPr>
              <w:rFonts w:ascii="黑体" w:eastAsia="黑体" w:hAnsi="黑体"/>
            </w:rPr>
            <w:delText xml:space="preserve"> </w:delText>
          </w:r>
        </w:del>
      </w:ins>
      <w:ins w:id="1582" w:author="李 巧云" w:date="2019-10-03T13:08:00Z">
        <w:r w:rsidRPr="00704BE7">
          <w:rPr>
            <w:rFonts w:ascii="黑体" w:eastAsia="黑体" w:hAnsi="黑体" w:hint="eastAsia"/>
          </w:rPr>
          <w:t>北</w:t>
        </w:r>
        <w:r w:rsidRPr="000B4CEC">
          <w:rPr>
            <w:rFonts w:ascii="黑体" w:eastAsia="黑体" w:hAnsi="黑体" w:hint="eastAsia"/>
          </w:rPr>
          <w:t>京：高等教育出版</w:t>
        </w:r>
        <w:del w:id="1583" w:author="Windows 用户" w:date="2019-10-03T20:44:00Z">
          <w:r w:rsidRPr="000B4CEC" w:rsidDel="00323A48">
            <w:rPr>
              <w:rFonts w:ascii="黑体" w:eastAsia="黑体" w:hAnsi="黑体" w:hint="eastAsia"/>
            </w:rPr>
            <w:delText xml:space="preserve"> </w:delText>
          </w:r>
        </w:del>
        <w:r w:rsidRPr="000B4CEC">
          <w:rPr>
            <w:rFonts w:ascii="黑体" w:eastAsia="黑体" w:hAnsi="黑体" w:hint="eastAsia"/>
          </w:rPr>
          <w:t>社, 200</w:t>
        </w:r>
        <w:del w:id="1584" w:author="Windows 用户" w:date="2019-10-03T20:41:00Z">
          <w:r w:rsidRPr="000B4CEC" w:rsidDel="00323A48">
            <w:rPr>
              <w:rFonts w:ascii="黑体" w:eastAsia="黑体" w:hAnsi="黑体" w:hint="eastAsia"/>
            </w:rPr>
            <w:delText xml:space="preserve">4 </w:delText>
          </w:r>
        </w:del>
      </w:ins>
      <w:ins w:id="1585" w:author="Windows 用户" w:date="2019-10-03T20:41:00Z">
        <w:r w:rsidR="00323A48">
          <w:rPr>
            <w:rFonts w:ascii="黑体" w:eastAsia="黑体" w:hAnsi="黑体" w:hint="eastAsia"/>
          </w:rPr>
          <w:t>6</w:t>
        </w:r>
      </w:ins>
      <w:ins w:id="1586" w:author="Windows 用户" w:date="2019-10-03T20:42:00Z">
        <w:r w:rsidR="00323A48">
          <w:rPr>
            <w:rFonts w:ascii="黑体" w:eastAsia="黑体" w:hAnsi="黑体" w:hint="eastAsia"/>
          </w:rPr>
          <w:t>年出版</w:t>
        </w:r>
      </w:ins>
      <w:ins w:id="1587" w:author="Windows 用户" w:date="2019-10-03T20:44:00Z">
        <w:r w:rsidR="00323A48">
          <w:rPr>
            <w:rFonts w:ascii="黑体" w:eastAsia="黑体" w:hAnsi="黑体" w:hint="eastAsia"/>
          </w:rPr>
          <w:t>.</w:t>
        </w:r>
      </w:ins>
    </w:p>
    <w:p w14:paraId="2D83E4CC" w14:textId="599F2DED" w:rsidR="000B4CEC" w:rsidRPr="000B4CEC" w:rsidDel="005A1F35" w:rsidRDefault="00323A48">
      <w:pPr>
        <w:ind w:firstLineChars="350" w:firstLine="735"/>
        <w:rPr>
          <w:ins w:id="1588" w:author="李 巧云" w:date="2019-10-03T13:08:00Z"/>
          <w:del w:id="1589" w:author="Windows 用户" w:date="2019-10-03T20:40:00Z"/>
          <w:rFonts w:ascii="黑体" w:eastAsia="黑体" w:hAnsi="黑体"/>
        </w:rPr>
        <w:pPrChange w:id="1590" w:author="Windows 用户" w:date="2019-10-03T20:47:00Z">
          <w:pPr>
            <w:ind w:firstLineChars="300" w:firstLine="630"/>
          </w:pPr>
        </w:pPrChange>
      </w:pPr>
      <w:ins w:id="1591" w:author="Windows 用户" w:date="2019-10-03T20:43:00Z">
        <w:r>
          <w:rPr>
            <w:rFonts w:ascii="黑体" w:eastAsia="黑体" w:hAnsi="黑体" w:hint="eastAsia"/>
          </w:rPr>
          <w:t>2.</w:t>
        </w:r>
      </w:ins>
      <w:ins w:id="1592" w:author="Windows 用户" w:date="2019-10-03T20:47:00Z">
        <w:r w:rsidRPr="00323A48">
          <w:rPr>
            <w:rFonts w:ascii="黑体" w:eastAsia="黑体" w:hAnsi="黑体" w:hint="eastAsia"/>
          </w:rPr>
          <w:t xml:space="preserve"> </w:t>
        </w:r>
        <w:r>
          <w:rPr>
            <w:rFonts w:ascii="黑体" w:eastAsia="黑体" w:hAnsi="黑体" w:hint="eastAsia"/>
          </w:rPr>
          <w:t>植物学.</w:t>
        </w:r>
      </w:ins>
      <w:ins w:id="1593" w:author="李 巧云" w:date="2019-10-04T21:31:00Z">
        <w:r w:rsidR="00704BE7">
          <w:rPr>
            <w:rFonts w:ascii="黑体" w:eastAsia="黑体" w:hAnsi="黑体"/>
          </w:rPr>
          <w:t xml:space="preserve"> </w:t>
        </w:r>
      </w:ins>
      <w:ins w:id="1594" w:author="Windows 用户" w:date="2019-10-03T20:42:00Z">
        <w:r>
          <w:rPr>
            <w:rFonts w:ascii="黑体" w:eastAsia="黑体" w:hAnsi="黑体" w:hint="eastAsia"/>
          </w:rPr>
          <w:t>贺学礼主编</w:t>
        </w:r>
      </w:ins>
      <w:ins w:id="1595" w:author="Windows 用户" w:date="2019-10-03T20:44:00Z">
        <w:r>
          <w:rPr>
            <w:rFonts w:ascii="黑体" w:eastAsia="黑体" w:hAnsi="黑体" w:hint="eastAsia"/>
          </w:rPr>
          <w:t>.</w:t>
        </w:r>
      </w:ins>
      <w:ins w:id="1596" w:author="Windows 用户" w:date="2019-10-03T20:47:00Z">
        <w:r w:rsidR="00097382">
          <w:rPr>
            <w:rFonts w:ascii="黑体" w:eastAsia="黑体" w:hAnsi="黑体" w:hint="eastAsia"/>
          </w:rPr>
          <w:t>北京：</w:t>
        </w:r>
      </w:ins>
      <w:ins w:id="1597" w:author="Windows 用户" w:date="2019-10-03T20:43:00Z">
        <w:r>
          <w:rPr>
            <w:rFonts w:ascii="黑体" w:eastAsia="黑体" w:hAnsi="黑体" w:hint="eastAsia"/>
          </w:rPr>
          <w:t>高等教育出版社</w:t>
        </w:r>
      </w:ins>
      <w:ins w:id="1598" w:author="Windows 用户" w:date="2019-10-03T20:44:00Z">
        <w:r>
          <w:rPr>
            <w:rFonts w:ascii="黑体" w:eastAsia="黑体" w:hAnsi="黑体" w:hint="eastAsia"/>
          </w:rPr>
          <w:t>.</w:t>
        </w:r>
      </w:ins>
      <w:ins w:id="1599" w:author="李 巧云" w:date="2019-10-04T21:32:00Z">
        <w:r w:rsidR="00E851B9">
          <w:rPr>
            <w:rFonts w:ascii="黑体" w:eastAsia="黑体" w:hAnsi="黑体"/>
          </w:rPr>
          <w:t xml:space="preserve"> </w:t>
        </w:r>
      </w:ins>
      <w:ins w:id="1600" w:author="Windows 用户" w:date="2019-10-03T20:43:00Z">
        <w:r>
          <w:rPr>
            <w:rFonts w:ascii="黑体" w:eastAsia="黑体" w:hAnsi="黑体" w:hint="eastAsia"/>
          </w:rPr>
          <w:t>2004年出版</w:t>
        </w:r>
      </w:ins>
      <w:ins w:id="1601" w:author="Windows 用户" w:date="2019-10-03T20:44:00Z">
        <w:r>
          <w:rPr>
            <w:rFonts w:ascii="黑体" w:eastAsia="黑体" w:hAnsi="黑体" w:hint="eastAsia"/>
          </w:rPr>
          <w:t>.</w:t>
        </w:r>
      </w:ins>
      <w:ins w:id="1602" w:author="李 巧云" w:date="2019-10-03T13:08:00Z">
        <w:del w:id="1603" w:author="Windows 用户" w:date="2019-10-03T20:40:00Z">
          <w:r w:rsidR="000B4CEC" w:rsidRPr="000B4CEC" w:rsidDel="005A1F35">
            <w:rPr>
              <w:rFonts w:ascii="黑体" w:eastAsia="黑体" w:hAnsi="黑体" w:hint="eastAsia"/>
            </w:rPr>
            <w:delText>11. 杨  继主编. 植物生物学（第2版）. 北京: 高等教育出版社, 2007</w:delText>
          </w:r>
        </w:del>
      </w:ins>
    </w:p>
    <w:p w14:paraId="3902E05F" w14:textId="77777777" w:rsidR="000B4CEC" w:rsidRPr="000B4CEC" w:rsidRDefault="000B4CEC">
      <w:pPr>
        <w:ind w:firstLineChars="350" w:firstLine="735"/>
        <w:rPr>
          <w:rFonts w:ascii="黑体" w:eastAsia="黑体" w:hAnsi="黑体"/>
        </w:rPr>
        <w:pPrChange w:id="1604" w:author="Windows 用户" w:date="2019-10-03T20:47:00Z">
          <w:pPr>
            <w:ind w:firstLineChars="300" w:firstLine="630"/>
          </w:pPr>
        </w:pPrChange>
      </w:pPr>
    </w:p>
    <w:p w14:paraId="2E5B8CFF" w14:textId="0D00506C" w:rsidR="001F5AB5" w:rsidDel="00323A48" w:rsidRDefault="001F5AB5" w:rsidP="001F5AB5">
      <w:pPr>
        <w:jc w:val="center"/>
        <w:rPr>
          <w:del w:id="1605" w:author="Windows 用户" w:date="2019-10-03T20:41:00Z"/>
          <w:rFonts w:ascii="华文中宋" w:eastAsia="华文中宋" w:hAnsi="华文中宋"/>
          <w:b/>
        </w:rPr>
      </w:pPr>
      <w:del w:id="1606" w:author="Windows 用户" w:date="2019-10-03T20:41:00Z">
        <w:r w:rsidRPr="00DE4268" w:rsidDel="00323A48">
          <w:rPr>
            <w:rFonts w:ascii="华文中宋" w:eastAsia="华文中宋" w:hAnsi="华文中宋"/>
            <w:b/>
          </w:rPr>
          <w:delText>一、马克思主义基本原理概论</w:delText>
        </w:r>
      </w:del>
    </w:p>
    <w:p w14:paraId="093CE968" w14:textId="601A0A03" w:rsidR="001F5AB5" w:rsidRPr="00DE4268" w:rsidDel="00323A48" w:rsidRDefault="001F5AB5" w:rsidP="001F5AB5">
      <w:pPr>
        <w:jc w:val="center"/>
        <w:rPr>
          <w:del w:id="1607" w:author="Windows 用户" w:date="2019-10-03T20:41:00Z"/>
        </w:rPr>
      </w:pPr>
    </w:p>
    <w:p w14:paraId="00D2FB4C" w14:textId="0DB91FC6" w:rsidR="001F5AB5" w:rsidRPr="00DE4268" w:rsidDel="00323A48" w:rsidRDefault="001F5AB5" w:rsidP="001F5AB5">
      <w:pPr>
        <w:rPr>
          <w:del w:id="1608" w:author="Windows 用户" w:date="2019-10-03T20:41:00Z"/>
        </w:rPr>
      </w:pPr>
      <w:del w:id="1609" w:author="Windows 用户" w:date="2019-10-03T20:41:00Z">
        <w:r w:rsidRPr="00DE4268" w:rsidDel="00323A48">
          <w:delText xml:space="preserve">　　（一）马克思主义是关于无产阶级和人类解放的科学</w:delText>
        </w:r>
      </w:del>
    </w:p>
    <w:p w14:paraId="38FF5525" w14:textId="4A530C0E" w:rsidR="001F5AB5" w:rsidRPr="00DE4268" w:rsidDel="00323A48" w:rsidRDefault="001F5AB5" w:rsidP="001F5AB5">
      <w:pPr>
        <w:rPr>
          <w:del w:id="1610" w:author="Windows 用户" w:date="2019-10-03T20:41:00Z"/>
        </w:rPr>
      </w:pPr>
      <w:del w:id="1611" w:author="Windows 用户" w:date="2019-10-03T20:41:00Z">
        <w:r w:rsidRPr="00DE4268" w:rsidDel="00323A48">
          <w:delText xml:space="preserve">　　</w:delText>
        </w:r>
        <w:r w:rsidRPr="00DE4268" w:rsidDel="00323A48">
          <w:delText>1</w:delText>
        </w:r>
        <w:r w:rsidRPr="00DE4268" w:rsidDel="00323A48">
          <w:delText>．马克思主义的创立和发展</w:delText>
        </w:r>
      </w:del>
    </w:p>
    <w:p w14:paraId="367251AC" w14:textId="0F3D4F8C" w:rsidR="001F5AB5" w:rsidRPr="00DE4268" w:rsidDel="00323A48" w:rsidRDefault="001F5AB5" w:rsidP="001F5AB5">
      <w:pPr>
        <w:rPr>
          <w:del w:id="1612" w:author="Windows 用户" w:date="2019-10-03T20:41:00Z"/>
        </w:rPr>
      </w:pPr>
      <w:del w:id="1613" w:author="Windows 用户" w:date="2019-10-03T20:41:00Z">
        <w:r w:rsidRPr="00DE4268" w:rsidDel="00323A48">
          <w:delText xml:space="preserve">　　马克思主义和马克思主义基本原理。马克思主义产生的经济社会根源、实践基础和思想渊源。马克思主义的发展。</w:delText>
        </w:r>
      </w:del>
    </w:p>
    <w:p w14:paraId="5AB401A2" w14:textId="266D0566" w:rsidR="001F5AB5" w:rsidRPr="00DE4268" w:rsidDel="00323A48" w:rsidRDefault="001F5AB5" w:rsidP="001F5AB5">
      <w:pPr>
        <w:rPr>
          <w:del w:id="1614" w:author="Windows 用户" w:date="2019-10-03T20:41:00Z"/>
        </w:rPr>
      </w:pPr>
      <w:del w:id="1615" w:author="Windows 用户" w:date="2019-10-03T20:41:00Z">
        <w:r w:rsidRPr="00DE4268" w:rsidDel="00323A48">
          <w:delText xml:space="preserve">　　</w:delText>
        </w:r>
        <w:r w:rsidRPr="00DE4268" w:rsidDel="00323A48">
          <w:delText>2</w:delText>
        </w:r>
        <w:r w:rsidRPr="00DE4268" w:rsidDel="00323A48">
          <w:delText>．马克思主义的鲜明特征</w:delText>
        </w:r>
      </w:del>
    </w:p>
    <w:p w14:paraId="46AF8F00" w14:textId="006ABBA8" w:rsidR="001F5AB5" w:rsidRPr="00DE4268" w:rsidDel="00323A48" w:rsidRDefault="001F5AB5" w:rsidP="001F5AB5">
      <w:pPr>
        <w:rPr>
          <w:del w:id="1616" w:author="Windows 用户" w:date="2019-10-03T20:41:00Z"/>
        </w:rPr>
      </w:pPr>
      <w:del w:id="1617" w:author="Windows 用户" w:date="2019-10-03T20:41:00Z">
        <w:r w:rsidRPr="00DE4268" w:rsidDel="00323A48">
          <w:delText xml:space="preserve">　　马克思主义在实践基础上的科学性与革命性的统一。科学的世界观和方法论。鲜明的政治立场。与时俱进的理论品质。崇高的社会理想。自觉学习和运用马克思主义。</w:delText>
        </w:r>
      </w:del>
    </w:p>
    <w:p w14:paraId="580DC319" w14:textId="3DFB4902" w:rsidR="001F5AB5" w:rsidRPr="00DE4268" w:rsidDel="00323A48" w:rsidRDefault="001F5AB5" w:rsidP="001F5AB5">
      <w:pPr>
        <w:rPr>
          <w:del w:id="1618" w:author="Windows 用户" w:date="2019-10-03T20:41:00Z"/>
        </w:rPr>
      </w:pPr>
      <w:del w:id="1619" w:author="Windows 用户" w:date="2019-10-03T20:41:00Z">
        <w:r w:rsidRPr="00DE4268" w:rsidDel="00323A48">
          <w:delText xml:space="preserve">　　（二）世界的物质性及其发展规律</w:delText>
        </w:r>
      </w:del>
    </w:p>
    <w:p w14:paraId="23027697" w14:textId="65D7ACF9" w:rsidR="001F5AB5" w:rsidRPr="00DE4268" w:rsidDel="00323A48" w:rsidRDefault="001F5AB5" w:rsidP="001F5AB5">
      <w:pPr>
        <w:rPr>
          <w:del w:id="1620" w:author="Windows 用户" w:date="2019-10-03T20:41:00Z"/>
        </w:rPr>
      </w:pPr>
      <w:del w:id="1621" w:author="Windows 用户" w:date="2019-10-03T20:41:00Z">
        <w:r w:rsidRPr="00DE4268" w:rsidDel="00323A48">
          <w:delText xml:space="preserve">　　</w:delText>
        </w:r>
        <w:r w:rsidRPr="00DE4268" w:rsidDel="00323A48">
          <w:delText>1</w:delText>
        </w:r>
        <w:r w:rsidRPr="00DE4268" w:rsidDel="00323A48">
          <w:delText>．世界的物质性</w:delText>
        </w:r>
      </w:del>
    </w:p>
    <w:p w14:paraId="308C56E6" w14:textId="771292E9" w:rsidR="001F5AB5" w:rsidRPr="00DE4268" w:rsidDel="00323A48" w:rsidRDefault="001F5AB5" w:rsidP="001F5AB5">
      <w:pPr>
        <w:rPr>
          <w:del w:id="1622" w:author="Windows 用户" w:date="2019-10-03T20:41:00Z"/>
        </w:rPr>
      </w:pPr>
      <w:del w:id="1623" w:author="Windows 用户" w:date="2019-10-03T20:41:00Z">
        <w:r w:rsidRPr="00DE4268" w:rsidDel="00323A48">
          <w:delText xml:space="preserve">　　哲学基本问题及其内容。唯物主义和唯心主义，可知论和不可知论，辩证法和形而上学。</w:delText>
        </w:r>
      </w:del>
    </w:p>
    <w:p w14:paraId="12EE7971" w14:textId="54C52A9E" w:rsidR="001F5AB5" w:rsidRPr="00DE4268" w:rsidDel="00323A48" w:rsidRDefault="001F5AB5" w:rsidP="001F5AB5">
      <w:pPr>
        <w:rPr>
          <w:del w:id="1624" w:author="Windows 用户" w:date="2019-10-03T20:41:00Z"/>
        </w:rPr>
      </w:pPr>
      <w:del w:id="1625" w:author="Windows 用户" w:date="2019-10-03T20:41:00Z">
        <w:r w:rsidRPr="00DE4268" w:rsidDel="00323A48">
          <w:delText xml:space="preserve">　　马克思主义的物质范畴及其理论意义。物质的根本属性和基本存在形式。从实践出发理解社会生活的本质。物质与意识的辩证关系。主观能动性与客观规律性的统一。世界物质统一性原理及其意义。</w:delText>
        </w:r>
      </w:del>
    </w:p>
    <w:p w14:paraId="61B5AD41" w14:textId="51407584" w:rsidR="001F5AB5" w:rsidRPr="00DE4268" w:rsidDel="00323A48" w:rsidRDefault="001F5AB5" w:rsidP="001F5AB5">
      <w:pPr>
        <w:rPr>
          <w:del w:id="1626" w:author="Windows 用户" w:date="2019-10-03T20:41:00Z"/>
        </w:rPr>
      </w:pPr>
      <w:del w:id="1627" w:author="Windows 用户" w:date="2019-10-03T20:41:00Z">
        <w:r w:rsidRPr="00DE4268" w:rsidDel="00323A48">
          <w:delText xml:space="preserve">　　</w:delText>
        </w:r>
        <w:r w:rsidRPr="00DE4268" w:rsidDel="00323A48">
          <w:delText>2</w:delText>
        </w:r>
        <w:r w:rsidRPr="00DE4268" w:rsidDel="00323A48">
          <w:delText>．事物的普遍联系与发展</w:delText>
        </w:r>
      </w:del>
    </w:p>
    <w:p w14:paraId="11C48237" w14:textId="7AC0593A" w:rsidR="001F5AB5" w:rsidRPr="00DE4268" w:rsidDel="00323A48" w:rsidRDefault="001F5AB5" w:rsidP="001F5AB5">
      <w:pPr>
        <w:rPr>
          <w:del w:id="1628" w:author="Windows 用户" w:date="2019-10-03T20:41:00Z"/>
        </w:rPr>
      </w:pPr>
      <w:del w:id="1629" w:author="Windows 用户" w:date="2019-10-03T20:41:00Z">
        <w:r w:rsidRPr="00DE4268" w:rsidDel="00323A48">
          <w:delText xml:space="preserve">　　联系的内涵和特点。事物普遍联系原理的方法论意义。联系与运动、变化、发展。发展的实质。发展与过程。联系和发展的基本环节。</w:delText>
        </w:r>
      </w:del>
    </w:p>
    <w:p w14:paraId="3AC4252A" w14:textId="710E1ECC" w:rsidR="001F5AB5" w:rsidRPr="00DE4268" w:rsidDel="00323A48" w:rsidRDefault="001F5AB5" w:rsidP="001F5AB5">
      <w:pPr>
        <w:rPr>
          <w:del w:id="1630" w:author="Windows 用户" w:date="2019-10-03T20:41:00Z"/>
        </w:rPr>
      </w:pPr>
      <w:del w:id="1631" w:author="Windows 用户" w:date="2019-10-03T20:41:00Z">
        <w:r w:rsidRPr="00DE4268" w:rsidDel="00323A48">
          <w:delText xml:space="preserve">　　唯物辩证法的实质和核心。矛盾的同一性和矛盾的斗争性及其在事物发展中的作用。矛盾同一性和斗争性原理的方法论意义。矛盾的普遍性和特殊性的含义及相互关系。矛盾普遍性和特殊性辩证关系原理的意义。</w:delText>
        </w:r>
      </w:del>
    </w:p>
    <w:p w14:paraId="11D2840B" w14:textId="0467004B" w:rsidR="001F5AB5" w:rsidRPr="00DE4268" w:rsidDel="00323A48" w:rsidRDefault="001F5AB5" w:rsidP="001F5AB5">
      <w:pPr>
        <w:rPr>
          <w:del w:id="1632" w:author="Windows 用户" w:date="2019-10-03T20:41:00Z"/>
        </w:rPr>
      </w:pPr>
      <w:del w:id="1633" w:author="Windows 用户" w:date="2019-10-03T20:41:00Z">
        <w:r w:rsidRPr="00DE4268" w:rsidDel="00323A48">
          <w:delText xml:space="preserve">　　事物存在的质、量、度。事物发展的量变和质变及其辩证关系。事物发展过程中的肯定和否定。辩证否定观的基本内容。否定之否定规律及其意义。</w:delText>
        </w:r>
      </w:del>
    </w:p>
    <w:p w14:paraId="54204DEC" w14:textId="58E9F9FA" w:rsidR="001F5AB5" w:rsidRPr="00DE4268" w:rsidDel="00323A48" w:rsidRDefault="001F5AB5" w:rsidP="001F5AB5">
      <w:pPr>
        <w:rPr>
          <w:del w:id="1634" w:author="Windows 用户" w:date="2019-10-03T20:41:00Z"/>
        </w:rPr>
      </w:pPr>
      <w:del w:id="1635" w:author="Windows 用户" w:date="2019-10-03T20:41:00Z">
        <w:r w:rsidRPr="00DE4268" w:rsidDel="00323A48">
          <w:delText xml:space="preserve">　　</w:delText>
        </w:r>
        <w:r w:rsidRPr="00DE4268" w:rsidDel="00323A48">
          <w:delText>3.</w:delText>
        </w:r>
        <w:r w:rsidRPr="00DE4268" w:rsidDel="00323A48">
          <w:delText>唯物辩证法是认识世界和改造世界的根本方法</w:delText>
        </w:r>
      </w:del>
    </w:p>
    <w:p w14:paraId="765A2BDA" w14:textId="7204392E" w:rsidR="001F5AB5" w:rsidRPr="00DE4268" w:rsidDel="00323A48" w:rsidRDefault="001F5AB5" w:rsidP="001F5AB5">
      <w:pPr>
        <w:rPr>
          <w:del w:id="1636" w:author="Windows 用户" w:date="2019-10-03T20:41:00Z"/>
        </w:rPr>
      </w:pPr>
      <w:del w:id="1637" w:author="Windows 用户" w:date="2019-10-03T20:41:00Z">
        <w:r w:rsidRPr="00DE4268" w:rsidDel="00323A48">
          <w:delText xml:space="preserve">　　客观辩证法与主观辩证法的统一。唯物辩证法是伟大的认识工具。矛盾分析方法是根本的认识方法。辩证思维方法与现代科学思维方法。以唯物辩证法为指导，不断增强思维能力。协调推进</w:delText>
        </w:r>
        <w:r w:rsidRPr="00DE4268" w:rsidDel="00323A48">
          <w:delText>"</w:delText>
        </w:r>
        <w:r w:rsidRPr="00DE4268" w:rsidDel="00323A48">
          <w:delText>四个全面</w:delText>
        </w:r>
        <w:r w:rsidRPr="00DE4268" w:rsidDel="00323A48">
          <w:delText>"</w:delText>
        </w:r>
        <w:r w:rsidRPr="00DE4268" w:rsidDel="00323A48">
          <w:delText>的战略布局和新发展理念对唯物辩证法的创造性运用。</w:delText>
        </w:r>
      </w:del>
    </w:p>
    <w:p w14:paraId="7C513138" w14:textId="0FD295E5" w:rsidR="001F5AB5" w:rsidRPr="00DE4268" w:rsidDel="00323A48" w:rsidRDefault="001F5AB5" w:rsidP="001F5AB5">
      <w:pPr>
        <w:rPr>
          <w:del w:id="1638" w:author="Windows 用户" w:date="2019-10-03T20:41:00Z"/>
        </w:rPr>
      </w:pPr>
      <w:del w:id="1639" w:author="Windows 用户" w:date="2019-10-03T20:41:00Z">
        <w:r w:rsidRPr="00DE4268" w:rsidDel="00323A48">
          <w:delText xml:space="preserve">　　（三）认识的本质及其发展规律</w:delText>
        </w:r>
      </w:del>
    </w:p>
    <w:p w14:paraId="51DA2841" w14:textId="04E7E4FA" w:rsidR="001F5AB5" w:rsidRPr="00DE4268" w:rsidDel="00323A48" w:rsidRDefault="001F5AB5" w:rsidP="001F5AB5">
      <w:pPr>
        <w:rPr>
          <w:del w:id="1640" w:author="Windows 用户" w:date="2019-10-03T20:41:00Z"/>
        </w:rPr>
      </w:pPr>
      <w:del w:id="1641" w:author="Windows 用户" w:date="2019-10-03T20:41:00Z">
        <w:r w:rsidRPr="00DE4268" w:rsidDel="00323A48">
          <w:delText xml:space="preserve">　　</w:delText>
        </w:r>
        <w:r w:rsidRPr="00DE4268" w:rsidDel="00323A48">
          <w:delText>1</w:delText>
        </w:r>
        <w:r w:rsidRPr="00DE4268" w:rsidDel="00323A48">
          <w:delText>．认识与实践</w:delText>
        </w:r>
      </w:del>
    </w:p>
    <w:p w14:paraId="394729A5" w14:textId="170AA5C2" w:rsidR="001F5AB5" w:rsidRPr="00DE4268" w:rsidDel="00323A48" w:rsidRDefault="001F5AB5" w:rsidP="001F5AB5">
      <w:pPr>
        <w:rPr>
          <w:del w:id="1642" w:author="Windows 用户" w:date="2019-10-03T20:41:00Z"/>
        </w:rPr>
      </w:pPr>
      <w:del w:id="1643" w:author="Windows 用户" w:date="2019-10-03T20:41:00Z">
        <w:r w:rsidRPr="00DE4268" w:rsidDel="00323A48">
          <w:delText xml:space="preserve">　　实践的本质、基本特征与基本形式。实践和认识活动中的主体、客体与中介。实践在认识中的决定作用。</w:delText>
        </w:r>
      </w:del>
    </w:p>
    <w:p w14:paraId="7A156539" w14:textId="480759DB" w:rsidR="001F5AB5" w:rsidRPr="00DE4268" w:rsidDel="00323A48" w:rsidRDefault="001F5AB5" w:rsidP="001F5AB5">
      <w:pPr>
        <w:rPr>
          <w:del w:id="1644" w:author="Windows 用户" w:date="2019-10-03T20:41:00Z"/>
        </w:rPr>
      </w:pPr>
      <w:del w:id="1645" w:author="Windows 用户" w:date="2019-10-03T20:41:00Z">
        <w:r w:rsidRPr="00DE4268" w:rsidDel="00323A48">
          <w:delText xml:space="preserve">　　唯物主义反映论与唯心主义先验论的对立。辩证唯物主义能动反映论与旧唯物主义直观反映论的区别。能动反映论的基本特点</w:delText>
        </w:r>
      </w:del>
    </w:p>
    <w:p w14:paraId="21D92416" w14:textId="2463D129" w:rsidR="001F5AB5" w:rsidRPr="00DE4268" w:rsidDel="00323A48" w:rsidRDefault="001F5AB5" w:rsidP="001F5AB5">
      <w:pPr>
        <w:rPr>
          <w:del w:id="1646" w:author="Windows 用户" w:date="2019-10-03T20:41:00Z"/>
        </w:rPr>
      </w:pPr>
      <w:del w:id="1647" w:author="Windows 用户" w:date="2019-10-03T20:41:00Z">
        <w:r w:rsidRPr="00DE4268" w:rsidDel="00323A48">
          <w:delText xml:space="preserve">　　认识过程中感性认识和理性认识及其相互关系。从感性认识向理性认识的飞跃。认识过程中的理性因素和非理性因素。从理性认识到实践的飞跃。认识的反复性和无限性。认识和实践的具体的历史的统一。</w:delText>
        </w:r>
      </w:del>
    </w:p>
    <w:p w14:paraId="224A1485" w14:textId="216D9297" w:rsidR="001F5AB5" w:rsidRPr="00DE4268" w:rsidDel="00323A48" w:rsidRDefault="001F5AB5" w:rsidP="001F5AB5">
      <w:pPr>
        <w:rPr>
          <w:del w:id="1648" w:author="Windows 用户" w:date="2019-10-03T20:41:00Z"/>
        </w:rPr>
      </w:pPr>
      <w:del w:id="1649" w:author="Windows 用户" w:date="2019-10-03T20:41:00Z">
        <w:r w:rsidRPr="00DE4268" w:rsidDel="00323A48">
          <w:delText xml:space="preserve">　　</w:delText>
        </w:r>
        <w:r w:rsidRPr="00DE4268" w:rsidDel="00323A48">
          <w:delText>2</w:delText>
        </w:r>
        <w:r w:rsidRPr="00DE4268" w:rsidDel="00323A48">
          <w:delText>．真理与价值</w:delText>
        </w:r>
      </w:del>
    </w:p>
    <w:p w14:paraId="0F01F275" w14:textId="471915F9" w:rsidR="001F5AB5" w:rsidRPr="00DE4268" w:rsidDel="00323A48" w:rsidRDefault="001F5AB5" w:rsidP="001F5AB5">
      <w:pPr>
        <w:rPr>
          <w:del w:id="1650" w:author="Windows 用户" w:date="2019-10-03T20:41:00Z"/>
        </w:rPr>
      </w:pPr>
      <w:del w:id="1651" w:author="Windows 用户" w:date="2019-10-03T20:41:00Z">
        <w:r w:rsidRPr="00DE4268" w:rsidDel="00323A48">
          <w:delText xml:space="preserve">　　真理的客观性、绝对性和相对性。真理与谬误、成功与失败。实践是检验真理的唯一标准。实践标准的确定性与不确定性。</w:delText>
        </w:r>
      </w:del>
    </w:p>
    <w:p w14:paraId="58BF3890" w14:textId="71BA0907" w:rsidR="001F5AB5" w:rsidRPr="00DE4268" w:rsidDel="00323A48" w:rsidRDefault="001F5AB5" w:rsidP="001F5AB5">
      <w:pPr>
        <w:rPr>
          <w:del w:id="1652" w:author="Windows 用户" w:date="2019-10-03T20:41:00Z"/>
        </w:rPr>
      </w:pPr>
      <w:del w:id="1653" w:author="Windows 用户" w:date="2019-10-03T20:41:00Z">
        <w:r w:rsidRPr="00DE4268" w:rsidDel="00323A48">
          <w:delText xml:space="preserve">　　价值及其特征。价值评价及其特点和功能。树立正确的价值观。真理和价值的辩证统一关系。</w:delText>
        </w:r>
      </w:del>
    </w:p>
    <w:p w14:paraId="3AE9BFC9" w14:textId="43C8B739" w:rsidR="001F5AB5" w:rsidRPr="00DE4268" w:rsidDel="00323A48" w:rsidRDefault="001F5AB5" w:rsidP="001F5AB5">
      <w:pPr>
        <w:rPr>
          <w:del w:id="1654" w:author="Windows 用户" w:date="2019-10-03T20:41:00Z"/>
        </w:rPr>
      </w:pPr>
      <w:del w:id="1655" w:author="Windows 用户" w:date="2019-10-03T20:41:00Z">
        <w:r w:rsidRPr="00DE4268" w:rsidDel="00323A48">
          <w:delText xml:space="preserve">　　</w:delText>
        </w:r>
        <w:r w:rsidRPr="00DE4268" w:rsidDel="00323A48">
          <w:delText>3</w:delText>
        </w:r>
        <w:r w:rsidRPr="00DE4268" w:rsidDel="00323A48">
          <w:delText>．认识世界与改造世界</w:delText>
        </w:r>
      </w:del>
    </w:p>
    <w:p w14:paraId="346F42D5" w14:textId="4EFCD7A2" w:rsidR="001F5AB5" w:rsidRPr="00DE4268" w:rsidDel="00323A48" w:rsidRDefault="001F5AB5" w:rsidP="001F5AB5">
      <w:pPr>
        <w:rPr>
          <w:del w:id="1656" w:author="Windows 用户" w:date="2019-10-03T20:41:00Z"/>
        </w:rPr>
      </w:pPr>
      <w:del w:id="1657" w:author="Windows 用户" w:date="2019-10-03T20:41:00Z">
        <w:r w:rsidRPr="00DE4268" w:rsidDel="00323A48">
          <w:delText xml:space="preserve">　　认识世界和改造世界及其辩证关系。认识世界和改造世界必须勇于创新。自由与必然。一切从实际出发，实事求是。</w:delText>
        </w:r>
      </w:del>
    </w:p>
    <w:p w14:paraId="2B63C3CA" w14:textId="11CF108C" w:rsidR="001F5AB5" w:rsidRPr="00DE4268" w:rsidDel="00323A48" w:rsidRDefault="001F5AB5" w:rsidP="001F5AB5">
      <w:pPr>
        <w:rPr>
          <w:del w:id="1658" w:author="Windows 用户" w:date="2019-10-03T20:41:00Z"/>
        </w:rPr>
      </w:pPr>
      <w:del w:id="1659" w:author="Windows 用户" w:date="2019-10-03T20:41:00Z">
        <w:r w:rsidRPr="00DE4268" w:rsidDel="00323A48">
          <w:delText xml:space="preserve">　　（四）人类社会及其发展规律</w:delText>
        </w:r>
      </w:del>
    </w:p>
    <w:p w14:paraId="2D5AF121" w14:textId="56DCDCCA" w:rsidR="001F5AB5" w:rsidRPr="00DE4268" w:rsidDel="00323A48" w:rsidRDefault="001F5AB5" w:rsidP="001F5AB5">
      <w:pPr>
        <w:rPr>
          <w:del w:id="1660" w:author="Windows 用户" w:date="2019-10-03T20:41:00Z"/>
        </w:rPr>
      </w:pPr>
      <w:del w:id="1661" w:author="Windows 用户" w:date="2019-10-03T20:41:00Z">
        <w:r w:rsidRPr="00DE4268" w:rsidDel="00323A48">
          <w:delText xml:space="preserve">　　</w:delText>
        </w:r>
        <w:r w:rsidRPr="00DE4268" w:rsidDel="00323A48">
          <w:delText>1</w:delText>
        </w:r>
        <w:r w:rsidRPr="00DE4268" w:rsidDel="00323A48">
          <w:delText>．社会基本矛盾及其运动规律</w:delText>
        </w:r>
      </w:del>
    </w:p>
    <w:p w14:paraId="14E1432D" w14:textId="4975B59E" w:rsidR="001F5AB5" w:rsidRPr="00DE4268" w:rsidDel="00323A48" w:rsidRDefault="001F5AB5" w:rsidP="001F5AB5">
      <w:pPr>
        <w:rPr>
          <w:del w:id="1662" w:author="Windows 用户" w:date="2019-10-03T20:41:00Z"/>
        </w:rPr>
      </w:pPr>
      <w:del w:id="1663" w:author="Windows 用户" w:date="2019-10-03T20:41:00Z">
        <w:r w:rsidRPr="00DE4268" w:rsidDel="00323A48">
          <w:delText xml:space="preserve">　　两种根本对立的历史观。社会存在和社会意识及其辩证关系。物质生产方式是社会发展的基础。社会存在与社会意识辩证关系原理的意义。</w:delText>
        </w:r>
      </w:del>
    </w:p>
    <w:p w14:paraId="20DAD411" w14:textId="004936AB" w:rsidR="001F5AB5" w:rsidRPr="00DE4268" w:rsidDel="00323A48" w:rsidRDefault="001F5AB5" w:rsidP="001F5AB5">
      <w:pPr>
        <w:rPr>
          <w:del w:id="1664" w:author="Windows 用户" w:date="2019-10-03T20:41:00Z"/>
        </w:rPr>
      </w:pPr>
      <w:del w:id="1665" w:author="Windows 用户" w:date="2019-10-03T20:41:00Z">
        <w:r w:rsidRPr="00DE4268" w:rsidDel="00323A48">
          <w:delText xml:space="preserve">　　生产力的含义和结构。生产关系的含义和内容。生产关系一定要适合生产力状况的规律及其理论意义和现实意义。</w:delText>
        </w:r>
      </w:del>
    </w:p>
    <w:p w14:paraId="060644EE" w14:textId="368225DD" w:rsidR="001F5AB5" w:rsidRPr="00DE4268" w:rsidDel="00323A48" w:rsidRDefault="001F5AB5" w:rsidP="001F5AB5">
      <w:pPr>
        <w:rPr>
          <w:del w:id="1666" w:author="Windows 用户" w:date="2019-10-03T20:41:00Z"/>
        </w:rPr>
      </w:pPr>
      <w:del w:id="1667" w:author="Windows 用户" w:date="2019-10-03T20:41:00Z">
        <w:r w:rsidRPr="00DE4268" w:rsidDel="00323A48">
          <w:delText xml:space="preserve">　　经济基础和上层建筑的内涵。国家的起源和实质。上层建筑一定要适合经济基础状况的规律。</w:delText>
        </w:r>
      </w:del>
    </w:p>
    <w:p w14:paraId="398F0D24" w14:textId="0228110E" w:rsidR="001F5AB5" w:rsidRPr="00DE4268" w:rsidDel="00323A48" w:rsidRDefault="001F5AB5" w:rsidP="001F5AB5">
      <w:pPr>
        <w:rPr>
          <w:del w:id="1668" w:author="Windows 用户" w:date="2019-10-03T20:41:00Z"/>
        </w:rPr>
      </w:pPr>
      <w:del w:id="1669" w:author="Windows 用户" w:date="2019-10-03T20:41:00Z">
        <w:r w:rsidRPr="00DE4268" w:rsidDel="00323A48">
          <w:delText xml:space="preserve">　　社会形态的内涵。社会形态更替的统一性和多样性。社会形态更替的必然性与人们的历史选择性。社会形态更替的前进性与曲折性。</w:delText>
        </w:r>
      </w:del>
    </w:p>
    <w:p w14:paraId="3FF7FE23" w14:textId="0B2C0852" w:rsidR="001F5AB5" w:rsidRPr="00DE4268" w:rsidDel="00323A48" w:rsidRDefault="001F5AB5" w:rsidP="001F5AB5">
      <w:pPr>
        <w:rPr>
          <w:del w:id="1670" w:author="Windows 用户" w:date="2019-10-03T20:41:00Z"/>
        </w:rPr>
      </w:pPr>
      <w:del w:id="1671" w:author="Windows 用户" w:date="2019-10-03T20:41:00Z">
        <w:r w:rsidRPr="00DE4268" w:rsidDel="00323A48">
          <w:delText xml:space="preserve">　　</w:delText>
        </w:r>
        <w:r w:rsidRPr="00DE4268" w:rsidDel="00323A48">
          <w:delText>2</w:delText>
        </w:r>
        <w:r w:rsidRPr="00DE4268" w:rsidDel="00323A48">
          <w:delText>．社会历史发展的动力</w:delText>
        </w:r>
      </w:del>
    </w:p>
    <w:p w14:paraId="27DD5950" w14:textId="69EAFF96" w:rsidR="001F5AB5" w:rsidRPr="00DE4268" w:rsidDel="00323A48" w:rsidRDefault="001F5AB5" w:rsidP="001F5AB5">
      <w:pPr>
        <w:rPr>
          <w:del w:id="1672" w:author="Windows 用户" w:date="2019-10-03T20:41:00Z"/>
        </w:rPr>
      </w:pPr>
      <w:del w:id="1673" w:author="Windows 用户" w:date="2019-10-03T20:41:00Z">
        <w:r w:rsidRPr="00DE4268" w:rsidDel="00323A48">
          <w:delText xml:space="preserve">　　社会基本矛盾的内容。社会基本矛盾在社会发展中的作用。社会基本矛盾分析方法及其重要意义。</w:delText>
        </w:r>
      </w:del>
    </w:p>
    <w:p w14:paraId="71B8084F" w14:textId="2159C4F4" w:rsidR="001F5AB5" w:rsidRPr="00DE4268" w:rsidDel="00323A48" w:rsidRDefault="001F5AB5" w:rsidP="001F5AB5">
      <w:pPr>
        <w:rPr>
          <w:del w:id="1674" w:author="Windows 用户" w:date="2019-10-03T20:41:00Z"/>
        </w:rPr>
      </w:pPr>
      <w:del w:id="1675" w:author="Windows 用户" w:date="2019-10-03T20:41:00Z">
        <w:r w:rsidRPr="00DE4268" w:rsidDel="00323A48">
          <w:delText xml:space="preserve">　　阶级的产生和本质。阶级斗争的根源和作用。阶级分析方法。社会革命的实质和根源。革命对社会发展的作用。</w:delText>
        </w:r>
      </w:del>
    </w:p>
    <w:p w14:paraId="3C23AC05" w14:textId="00A20185" w:rsidR="001F5AB5" w:rsidRPr="00DE4268" w:rsidDel="00323A48" w:rsidRDefault="001F5AB5" w:rsidP="001F5AB5">
      <w:pPr>
        <w:rPr>
          <w:del w:id="1676" w:author="Windows 用户" w:date="2019-10-03T20:41:00Z"/>
        </w:rPr>
      </w:pPr>
      <w:del w:id="1677" w:author="Windows 用户" w:date="2019-10-03T20:41:00Z">
        <w:r w:rsidRPr="00DE4268" w:rsidDel="00323A48">
          <w:delText xml:space="preserve">　　改革的性质和作用。</w:delText>
        </w:r>
      </w:del>
    </w:p>
    <w:p w14:paraId="3F8B1641" w14:textId="2440A16D" w:rsidR="001F5AB5" w:rsidRPr="00DE4268" w:rsidDel="00323A48" w:rsidRDefault="001F5AB5" w:rsidP="001F5AB5">
      <w:pPr>
        <w:rPr>
          <w:del w:id="1678" w:author="Windows 用户" w:date="2019-10-03T20:41:00Z"/>
        </w:rPr>
      </w:pPr>
      <w:del w:id="1679" w:author="Windows 用户" w:date="2019-10-03T20:41:00Z">
        <w:r w:rsidRPr="00DE4268" w:rsidDel="00323A48">
          <w:delText xml:space="preserve">　　科学技术的含义。科学技术革命的作用。正确把握科学技术的社会作用。</w:delText>
        </w:r>
      </w:del>
    </w:p>
    <w:p w14:paraId="55E19EAB" w14:textId="05EE37AC" w:rsidR="001F5AB5" w:rsidRPr="00DE4268" w:rsidDel="00323A48" w:rsidRDefault="001F5AB5" w:rsidP="001F5AB5">
      <w:pPr>
        <w:rPr>
          <w:del w:id="1680" w:author="Windows 用户" w:date="2019-10-03T20:41:00Z"/>
        </w:rPr>
      </w:pPr>
      <w:del w:id="1681" w:author="Windows 用户" w:date="2019-10-03T20:41:00Z">
        <w:r w:rsidRPr="00DE4268" w:rsidDel="00323A48">
          <w:delText xml:space="preserve">　　</w:delText>
        </w:r>
        <w:r w:rsidRPr="00DE4268" w:rsidDel="00323A48">
          <w:delText>3</w:delText>
        </w:r>
        <w:r w:rsidRPr="00DE4268" w:rsidDel="00323A48">
          <w:delText>．人民群众在历史发展中的作用</w:delText>
        </w:r>
      </w:del>
    </w:p>
    <w:p w14:paraId="4B90E4E8" w14:textId="208FE0A1" w:rsidR="001F5AB5" w:rsidRPr="00DE4268" w:rsidDel="00323A48" w:rsidRDefault="001F5AB5" w:rsidP="001F5AB5">
      <w:pPr>
        <w:rPr>
          <w:del w:id="1682" w:author="Windows 用户" w:date="2019-10-03T20:41:00Z"/>
        </w:rPr>
      </w:pPr>
      <w:del w:id="1683" w:author="Windows 用户" w:date="2019-10-03T20:41:00Z">
        <w:r w:rsidRPr="00DE4268" w:rsidDel="00323A48">
          <w:delText xml:space="preserve">　　两种历史观在历史创造者问题上的对立。现实的人及其活动与社会历史。人的本质。唯物史观考察历史创造者问题的原则。人民群众在创造历史过程中的决定作用。群众观点与群众路线。</w:delText>
        </w:r>
      </w:del>
    </w:p>
    <w:p w14:paraId="10AA6982" w14:textId="5C8B2ABD" w:rsidR="001F5AB5" w:rsidRPr="00DE4268" w:rsidDel="00323A48" w:rsidRDefault="001F5AB5" w:rsidP="001F5AB5">
      <w:pPr>
        <w:rPr>
          <w:del w:id="1684" w:author="Windows 用户" w:date="2019-10-03T20:41:00Z"/>
        </w:rPr>
      </w:pPr>
      <w:del w:id="1685" w:author="Windows 用户" w:date="2019-10-03T20:41:00Z">
        <w:r w:rsidRPr="00DE4268" w:rsidDel="00323A48">
          <w:delText xml:space="preserve">　　个人与社会历史。历史人物在历史发展中的作用。评价历史人物的科学方法。正确评价无产阶级领袖。</w:delText>
        </w:r>
      </w:del>
    </w:p>
    <w:p w14:paraId="749E4FCE" w14:textId="57218549" w:rsidR="001F5AB5" w:rsidRPr="00DE4268" w:rsidDel="00323A48" w:rsidRDefault="001F5AB5" w:rsidP="001F5AB5">
      <w:pPr>
        <w:rPr>
          <w:del w:id="1686" w:author="Windows 用户" w:date="2019-10-03T20:41:00Z"/>
        </w:rPr>
      </w:pPr>
      <w:del w:id="1687" w:author="Windows 用户" w:date="2019-10-03T20:41:00Z">
        <w:r w:rsidRPr="00DE4268" w:rsidDel="00323A48">
          <w:delText>（五）资本主义的本质及规律</w:delText>
        </w:r>
      </w:del>
    </w:p>
    <w:p w14:paraId="786878C9" w14:textId="52DE0C23" w:rsidR="001F5AB5" w:rsidRPr="00DE4268" w:rsidDel="00323A48" w:rsidRDefault="001F5AB5" w:rsidP="001F5AB5">
      <w:pPr>
        <w:rPr>
          <w:del w:id="1688" w:author="Windows 用户" w:date="2019-10-03T20:41:00Z"/>
        </w:rPr>
      </w:pPr>
      <w:del w:id="1689" w:author="Windows 用户" w:date="2019-10-03T20:41:00Z">
        <w:r w:rsidRPr="00DE4268" w:rsidDel="00323A48">
          <w:delText xml:space="preserve">　　</w:delText>
        </w:r>
        <w:r w:rsidRPr="00DE4268" w:rsidDel="00323A48">
          <w:delText>1</w:delText>
        </w:r>
        <w:r w:rsidRPr="00DE4268" w:rsidDel="00323A48">
          <w:delText>．商品经济和价值规律</w:delText>
        </w:r>
      </w:del>
    </w:p>
    <w:p w14:paraId="5AEEA709" w14:textId="172712D7" w:rsidR="001F5AB5" w:rsidRPr="00DE4268" w:rsidDel="00323A48" w:rsidRDefault="001F5AB5" w:rsidP="001F5AB5">
      <w:pPr>
        <w:rPr>
          <w:del w:id="1690" w:author="Windows 用户" w:date="2019-10-03T20:41:00Z"/>
        </w:rPr>
      </w:pPr>
      <w:del w:id="1691" w:author="Windows 用户" w:date="2019-10-03T20:41:00Z">
        <w:r w:rsidRPr="00DE4268" w:rsidDel="00323A48">
          <w:delText xml:space="preserve">　　自然经济。商品经济产生的历史条件。商品的二因素。生产商品的劳动的二重性。商品价值量的决定。价值形式的发展与货币的产生。货币的本质和职能。价值规律及其作用。私有制基础上商品经济的基本矛盾。</w:delText>
        </w:r>
      </w:del>
    </w:p>
    <w:p w14:paraId="108AF364" w14:textId="1DA334E2" w:rsidR="001F5AB5" w:rsidRPr="00DE4268" w:rsidDel="00323A48" w:rsidRDefault="001F5AB5" w:rsidP="001F5AB5">
      <w:pPr>
        <w:rPr>
          <w:del w:id="1692" w:author="Windows 用户" w:date="2019-10-03T20:41:00Z"/>
        </w:rPr>
      </w:pPr>
      <w:del w:id="1693" w:author="Windows 用户" w:date="2019-10-03T20:41:00Z">
        <w:r w:rsidRPr="00DE4268" w:rsidDel="00323A48">
          <w:delText xml:space="preserve">　　马克思劳动价值论的理论和实践意义。深化对马克思劳动价值论的认识。</w:delText>
        </w:r>
      </w:del>
    </w:p>
    <w:p w14:paraId="3DA8051E" w14:textId="7D172F5C" w:rsidR="001F5AB5" w:rsidRPr="00DE4268" w:rsidDel="00323A48" w:rsidRDefault="001F5AB5" w:rsidP="001F5AB5">
      <w:pPr>
        <w:rPr>
          <w:del w:id="1694" w:author="Windows 用户" w:date="2019-10-03T20:41:00Z"/>
        </w:rPr>
      </w:pPr>
      <w:del w:id="1695" w:author="Windows 用户" w:date="2019-10-03T20:41:00Z">
        <w:r w:rsidRPr="00DE4268" w:rsidDel="00323A48">
          <w:delText xml:space="preserve">　　</w:delText>
        </w:r>
        <w:r w:rsidRPr="00DE4268" w:rsidDel="00323A48">
          <w:delText>2</w:delText>
        </w:r>
        <w:r w:rsidRPr="00DE4268" w:rsidDel="00323A48">
          <w:delText>．资本主义经济制度的本质</w:delText>
        </w:r>
      </w:del>
    </w:p>
    <w:p w14:paraId="71D915CE" w14:textId="52498722" w:rsidR="001F5AB5" w:rsidRPr="00DE4268" w:rsidDel="00323A48" w:rsidRDefault="001F5AB5" w:rsidP="001F5AB5">
      <w:pPr>
        <w:rPr>
          <w:del w:id="1696" w:author="Windows 用户" w:date="2019-10-03T20:41:00Z"/>
        </w:rPr>
      </w:pPr>
      <w:del w:id="1697" w:author="Windows 用户" w:date="2019-10-03T20:41:00Z">
        <w:r w:rsidRPr="00DE4268" w:rsidDel="00323A48">
          <w:delText xml:space="preserve">　　资本主义社会形态的演进和更替。资本主义生产关系的产生。资本的原始积累。资本主义生产方式的确立。</w:delText>
        </w:r>
      </w:del>
    </w:p>
    <w:p w14:paraId="30266BBC" w14:textId="370ADC90" w:rsidR="001F5AB5" w:rsidRPr="00DE4268" w:rsidDel="00323A48" w:rsidRDefault="001F5AB5" w:rsidP="001F5AB5">
      <w:pPr>
        <w:rPr>
          <w:del w:id="1698" w:author="Windows 用户" w:date="2019-10-03T20:41:00Z"/>
        </w:rPr>
      </w:pPr>
      <w:del w:id="1699" w:author="Windows 用户" w:date="2019-10-03T20:41:00Z">
        <w:r w:rsidRPr="00DE4268" w:rsidDel="00323A48">
          <w:delText xml:space="preserve">　　劳动力成为商品的基本条件。劳动力商品的特点与货币转化为资本。</w:delText>
        </w:r>
      </w:del>
    </w:p>
    <w:p w14:paraId="4CFFD45A" w14:textId="6F3805BD" w:rsidR="001F5AB5" w:rsidRPr="00DE4268" w:rsidDel="00323A48" w:rsidRDefault="001F5AB5" w:rsidP="001F5AB5">
      <w:pPr>
        <w:rPr>
          <w:del w:id="1700" w:author="Windows 用户" w:date="2019-10-03T20:41:00Z"/>
        </w:rPr>
      </w:pPr>
      <w:del w:id="1701" w:author="Windows 用户" w:date="2019-10-03T20:41:00Z">
        <w:r w:rsidRPr="00DE4268" w:rsidDel="00323A48">
          <w:delText xml:space="preserve">　　所有制和所有权。资本主义所有制及其本质。</w:delText>
        </w:r>
      </w:del>
    </w:p>
    <w:p w14:paraId="0D825E5C" w14:textId="03D8F4BF" w:rsidR="001F5AB5" w:rsidRPr="00DE4268" w:rsidDel="00323A48" w:rsidRDefault="001F5AB5" w:rsidP="001F5AB5">
      <w:pPr>
        <w:rPr>
          <w:del w:id="1702" w:author="Windows 用户" w:date="2019-10-03T20:41:00Z"/>
        </w:rPr>
      </w:pPr>
      <w:del w:id="1703" w:author="Windows 用户" w:date="2019-10-03T20:41:00Z">
        <w:r w:rsidRPr="00DE4268" w:rsidDel="00323A48">
          <w:delText xml:space="preserve">　　资本主义生产过程的两重性。剩余价值的实质。资本的本质。不变资本和可变资本的区分及其意义。剩余价值率。</w:delText>
        </w:r>
      </w:del>
    </w:p>
    <w:p w14:paraId="5D6AA4D8" w14:textId="564BCB50" w:rsidR="001F5AB5" w:rsidRPr="00DE4268" w:rsidDel="00323A48" w:rsidRDefault="001F5AB5" w:rsidP="001F5AB5">
      <w:pPr>
        <w:rPr>
          <w:del w:id="1704" w:author="Windows 用户" w:date="2019-10-03T20:41:00Z"/>
        </w:rPr>
      </w:pPr>
      <w:del w:id="1705" w:author="Windows 用户" w:date="2019-10-03T20:41:00Z">
        <w:r w:rsidRPr="00DE4268" w:rsidDel="00323A48">
          <w:delText xml:space="preserve">　　绝对剩余价值和相对剩余价值。超额剩余价值。生产自动化条件下剩余价值的源泉。</w:delText>
        </w:r>
      </w:del>
    </w:p>
    <w:p w14:paraId="5F42DFDD" w14:textId="49F2CB5C" w:rsidR="001F5AB5" w:rsidRPr="00DE4268" w:rsidDel="00323A48" w:rsidRDefault="001F5AB5" w:rsidP="001F5AB5">
      <w:pPr>
        <w:rPr>
          <w:del w:id="1706" w:author="Windows 用户" w:date="2019-10-03T20:41:00Z"/>
        </w:rPr>
      </w:pPr>
      <w:del w:id="1707" w:author="Windows 用户" w:date="2019-10-03T20:41:00Z">
        <w:r w:rsidRPr="00DE4268" w:rsidDel="00323A48">
          <w:delText xml:space="preserve">　　资本主义简单再生产和扩大再生产。资本积累的本质、源泉和后果。资本有机构成。相对过剩人口。资本积累的历史趋势。</w:delText>
        </w:r>
      </w:del>
    </w:p>
    <w:p w14:paraId="2393029E" w14:textId="2FB250C4" w:rsidR="001F5AB5" w:rsidRPr="00DE4268" w:rsidDel="00323A48" w:rsidRDefault="001F5AB5" w:rsidP="001F5AB5">
      <w:pPr>
        <w:rPr>
          <w:del w:id="1708" w:author="Windows 用户" w:date="2019-10-03T20:41:00Z"/>
        </w:rPr>
      </w:pPr>
      <w:del w:id="1709" w:author="Windows 用户" w:date="2019-10-03T20:41:00Z">
        <w:r w:rsidRPr="00DE4268" w:rsidDel="00323A48">
          <w:delText xml:space="preserve">　　资本循环及其职能形式，产业资本运动的基本前提条件。资本周转及其速度。社会再生产的核心问题及实现条件。</w:delText>
        </w:r>
      </w:del>
    </w:p>
    <w:p w14:paraId="59D83F5D" w14:textId="0636D050" w:rsidR="001F5AB5" w:rsidRPr="00DE4268" w:rsidDel="00323A48" w:rsidRDefault="001F5AB5" w:rsidP="001F5AB5">
      <w:pPr>
        <w:rPr>
          <w:del w:id="1710" w:author="Windows 用户" w:date="2019-10-03T20:41:00Z"/>
        </w:rPr>
      </w:pPr>
      <w:del w:id="1711" w:author="Windows 用户" w:date="2019-10-03T20:41:00Z">
        <w:r w:rsidRPr="00DE4268" w:rsidDel="00323A48">
          <w:delText xml:space="preserve">　　资本主义工资的本质和形式。平均利润的形成和剩余价值的分割。</w:delText>
        </w:r>
      </w:del>
    </w:p>
    <w:p w14:paraId="5803B610" w14:textId="25966286" w:rsidR="001F5AB5" w:rsidRPr="00DE4268" w:rsidDel="00323A48" w:rsidRDefault="001F5AB5" w:rsidP="001F5AB5">
      <w:pPr>
        <w:rPr>
          <w:del w:id="1712" w:author="Windows 用户" w:date="2019-10-03T20:41:00Z"/>
        </w:rPr>
      </w:pPr>
      <w:del w:id="1713" w:author="Windows 用户" w:date="2019-10-03T20:41:00Z">
        <w:r w:rsidRPr="00DE4268" w:rsidDel="00323A48">
          <w:delText xml:space="preserve">　　马克思剩余价值理论的意义。</w:delText>
        </w:r>
      </w:del>
    </w:p>
    <w:p w14:paraId="216C7781" w14:textId="7C8299E8" w:rsidR="001F5AB5" w:rsidRPr="00DE4268" w:rsidDel="00323A48" w:rsidRDefault="001F5AB5" w:rsidP="001F5AB5">
      <w:pPr>
        <w:rPr>
          <w:del w:id="1714" w:author="Windows 用户" w:date="2019-10-03T20:41:00Z"/>
        </w:rPr>
      </w:pPr>
      <w:del w:id="1715" w:author="Windows 用户" w:date="2019-10-03T20:41:00Z">
        <w:r w:rsidRPr="00DE4268" w:rsidDel="00323A48">
          <w:delText xml:space="preserve">　　资本主义基本矛盾的形成及其尖锐化。资本主义经济危机的本质特征、根本原因、具体表现和周期性。</w:delText>
        </w:r>
      </w:del>
    </w:p>
    <w:p w14:paraId="593154B9" w14:textId="16CD8C24" w:rsidR="001F5AB5" w:rsidRPr="00DE4268" w:rsidDel="00323A48" w:rsidRDefault="001F5AB5" w:rsidP="001F5AB5">
      <w:pPr>
        <w:rPr>
          <w:del w:id="1716" w:author="Windows 用户" w:date="2019-10-03T20:41:00Z"/>
        </w:rPr>
      </w:pPr>
      <w:del w:id="1717" w:author="Windows 用户" w:date="2019-10-03T20:41:00Z">
        <w:r w:rsidRPr="00DE4268" w:rsidDel="00323A48">
          <w:delText xml:space="preserve">　　</w:delText>
        </w:r>
        <w:r w:rsidRPr="00DE4268" w:rsidDel="00323A48">
          <w:delText>3</w:delText>
        </w:r>
        <w:r w:rsidRPr="00DE4268" w:rsidDel="00323A48">
          <w:delText>．资本主义的政治制度和意识形态</w:delText>
        </w:r>
      </w:del>
    </w:p>
    <w:p w14:paraId="548C1446" w14:textId="3E03663D" w:rsidR="001F5AB5" w:rsidRPr="00DE4268" w:rsidDel="00323A48" w:rsidRDefault="001F5AB5" w:rsidP="001F5AB5">
      <w:pPr>
        <w:rPr>
          <w:del w:id="1718" w:author="Windows 用户" w:date="2019-10-03T20:41:00Z"/>
        </w:rPr>
      </w:pPr>
      <w:del w:id="1719" w:author="Windows 用户" w:date="2019-10-03T20:41:00Z">
        <w:r w:rsidRPr="00DE4268" w:rsidDel="00323A48">
          <w:delText xml:space="preserve">　　资本主义国家的职能和本质。</w:delText>
        </w:r>
      </w:del>
    </w:p>
    <w:p w14:paraId="1CF29DD2" w14:textId="01F3B678" w:rsidR="001F5AB5" w:rsidRPr="00DE4268" w:rsidDel="00323A48" w:rsidRDefault="001F5AB5" w:rsidP="001F5AB5">
      <w:pPr>
        <w:rPr>
          <w:del w:id="1720" w:author="Windows 用户" w:date="2019-10-03T20:41:00Z"/>
        </w:rPr>
      </w:pPr>
      <w:del w:id="1721" w:author="Windows 用户" w:date="2019-10-03T20:41:00Z">
        <w:r w:rsidRPr="00DE4268" w:rsidDel="00323A48">
          <w:delText xml:space="preserve">　　资本主义政治制度及其本质。资本主义政治制度的进步作用和局限性。</w:delText>
        </w:r>
      </w:del>
    </w:p>
    <w:p w14:paraId="229D3358" w14:textId="449629D0" w:rsidR="001F5AB5" w:rsidRPr="00DE4268" w:rsidDel="00323A48" w:rsidRDefault="001F5AB5" w:rsidP="001F5AB5">
      <w:pPr>
        <w:rPr>
          <w:del w:id="1722" w:author="Windows 用户" w:date="2019-10-03T20:41:00Z"/>
        </w:rPr>
      </w:pPr>
      <w:del w:id="1723" w:author="Windows 用户" w:date="2019-10-03T20:41:00Z">
        <w:r w:rsidRPr="00DE4268" w:rsidDel="00323A48">
          <w:delText xml:space="preserve">　　资本主义意识形态的形成及其本质。辩证地分析资本主义意识形态。</w:delText>
        </w:r>
      </w:del>
    </w:p>
    <w:p w14:paraId="03C77756" w14:textId="52C0A389" w:rsidR="001F5AB5" w:rsidRPr="00DE4268" w:rsidDel="00323A48" w:rsidRDefault="001F5AB5" w:rsidP="001F5AB5">
      <w:pPr>
        <w:rPr>
          <w:del w:id="1724" w:author="Windows 用户" w:date="2019-10-03T20:41:00Z"/>
        </w:rPr>
      </w:pPr>
      <w:del w:id="1725" w:author="Windows 用户" w:date="2019-10-03T20:41:00Z">
        <w:r w:rsidRPr="00DE4268" w:rsidDel="00323A48">
          <w:delText xml:space="preserve">　　（六）资本主义发展及趋势</w:delText>
        </w:r>
      </w:del>
    </w:p>
    <w:p w14:paraId="1639D2D8" w14:textId="2E885F88" w:rsidR="001F5AB5" w:rsidRPr="00DE4268" w:rsidDel="00323A48" w:rsidRDefault="001F5AB5" w:rsidP="001F5AB5">
      <w:pPr>
        <w:rPr>
          <w:del w:id="1726" w:author="Windows 用户" w:date="2019-10-03T20:41:00Z"/>
        </w:rPr>
      </w:pPr>
      <w:del w:id="1727" w:author="Windows 用户" w:date="2019-10-03T20:41:00Z">
        <w:r w:rsidRPr="00DE4268" w:rsidDel="00323A48">
          <w:delText xml:space="preserve">　　</w:delText>
        </w:r>
        <w:r w:rsidRPr="00DE4268" w:rsidDel="00323A48">
          <w:delText>1</w:delText>
        </w:r>
        <w:r w:rsidRPr="00DE4268" w:rsidDel="00323A48">
          <w:delText>．垄断资本主义的形成于发展</w:delText>
        </w:r>
      </w:del>
    </w:p>
    <w:p w14:paraId="435A6F93" w14:textId="7DB01918" w:rsidR="001F5AB5" w:rsidRPr="00DE4268" w:rsidDel="00323A48" w:rsidRDefault="001F5AB5" w:rsidP="001F5AB5">
      <w:pPr>
        <w:rPr>
          <w:del w:id="1728" w:author="Windows 用户" w:date="2019-10-03T20:41:00Z"/>
        </w:rPr>
      </w:pPr>
      <w:del w:id="1729" w:author="Windows 用户" w:date="2019-10-03T20:41:00Z">
        <w:r w:rsidRPr="00DE4268" w:rsidDel="00323A48">
          <w:delText xml:space="preserve">　　资本主义发展的两个阶段。生产集中与资本集中。垄断的形成、本质及垄断组织。垄断与竞争。金融资本与金融寡头。垄断利润和垄断价格。</w:delText>
        </w:r>
      </w:del>
    </w:p>
    <w:p w14:paraId="7F7742B3" w14:textId="3BF0D18E" w:rsidR="001F5AB5" w:rsidRPr="00DE4268" w:rsidDel="00323A48" w:rsidRDefault="001F5AB5" w:rsidP="001F5AB5">
      <w:pPr>
        <w:rPr>
          <w:del w:id="1730" w:author="Windows 用户" w:date="2019-10-03T20:41:00Z"/>
        </w:rPr>
      </w:pPr>
      <w:del w:id="1731" w:author="Windows 用户" w:date="2019-10-03T20:41:00Z">
        <w:r w:rsidRPr="00DE4268" w:rsidDel="00323A48">
          <w:delText xml:space="preserve">　　国家垄断资本主义的形成、主要形式及作用。金融垄断资本的发展。垄断资本在世界范围的扩展及其后果。垄断资本国际化条件下的垄断组织。垄断资本主义的基本特征和实质。</w:delText>
        </w:r>
      </w:del>
    </w:p>
    <w:p w14:paraId="1D46C73D" w14:textId="4D5D84B7" w:rsidR="001F5AB5" w:rsidRPr="00DE4268" w:rsidDel="00323A48" w:rsidRDefault="001F5AB5" w:rsidP="001F5AB5">
      <w:pPr>
        <w:rPr>
          <w:del w:id="1732" w:author="Windows 用户" w:date="2019-10-03T20:41:00Z"/>
        </w:rPr>
      </w:pPr>
      <w:del w:id="1733" w:author="Windows 用户" w:date="2019-10-03T20:41:00Z">
        <w:r w:rsidRPr="00DE4268" w:rsidDel="00323A48">
          <w:delText xml:space="preserve">　　经济全球化及其表现。经济全球化的动因和后果。</w:delText>
        </w:r>
      </w:del>
    </w:p>
    <w:p w14:paraId="3F562C87" w14:textId="4915A573" w:rsidR="001F5AB5" w:rsidRPr="00DE4268" w:rsidDel="00323A48" w:rsidRDefault="001F5AB5" w:rsidP="001F5AB5">
      <w:pPr>
        <w:rPr>
          <w:del w:id="1734" w:author="Windows 用户" w:date="2019-10-03T20:41:00Z"/>
        </w:rPr>
      </w:pPr>
      <w:del w:id="1735" w:author="Windows 用户" w:date="2019-10-03T20:41:00Z">
        <w:r w:rsidRPr="00DE4268" w:rsidDel="00323A48">
          <w:delText xml:space="preserve">　　</w:delText>
        </w:r>
        <w:r w:rsidRPr="00DE4268" w:rsidDel="00323A48">
          <w:delText>2</w:delText>
        </w:r>
        <w:r w:rsidRPr="00DE4268" w:rsidDel="00323A48">
          <w:delText>．正确认识当代资本主义的新变化</w:delText>
        </w:r>
      </w:del>
    </w:p>
    <w:p w14:paraId="67F707D0" w14:textId="119B06A4" w:rsidR="001F5AB5" w:rsidRPr="00DE4268" w:rsidDel="00323A48" w:rsidRDefault="001F5AB5" w:rsidP="001F5AB5">
      <w:pPr>
        <w:rPr>
          <w:del w:id="1736" w:author="Windows 用户" w:date="2019-10-03T20:41:00Z"/>
        </w:rPr>
      </w:pPr>
      <w:del w:id="1737" w:author="Windows 用户" w:date="2019-10-03T20:41:00Z">
        <w:r w:rsidRPr="00DE4268" w:rsidDel="00323A48">
          <w:delText xml:space="preserve">　　当代资本主义经济政治新变化的表现和特点。当代资本主义新变化的原因和实质。</w:delText>
        </w:r>
      </w:del>
    </w:p>
    <w:p w14:paraId="0AF3AF6D" w14:textId="362EE4B1" w:rsidR="001F5AB5" w:rsidRPr="00DE4268" w:rsidDel="00323A48" w:rsidRDefault="001F5AB5" w:rsidP="001F5AB5">
      <w:pPr>
        <w:rPr>
          <w:del w:id="1738" w:author="Windows 用户" w:date="2019-10-03T20:41:00Z"/>
        </w:rPr>
      </w:pPr>
      <w:del w:id="1739" w:author="Windows 用户" w:date="2019-10-03T20:41:00Z">
        <w:r w:rsidRPr="00DE4268" w:rsidDel="00323A48">
          <w:delText xml:space="preserve">　　</w:delText>
        </w:r>
        <w:r w:rsidRPr="00DE4268" w:rsidDel="00323A48">
          <w:delText>3</w:delText>
        </w:r>
        <w:r w:rsidRPr="00DE4268" w:rsidDel="00323A48">
          <w:delText>．资本主义的历史地位和发展趋势</w:delText>
        </w:r>
      </w:del>
    </w:p>
    <w:p w14:paraId="419D9B8D" w14:textId="12C2BD6A" w:rsidR="001F5AB5" w:rsidRPr="00DE4268" w:rsidDel="00323A48" w:rsidRDefault="001F5AB5" w:rsidP="001F5AB5">
      <w:pPr>
        <w:rPr>
          <w:del w:id="1740" w:author="Windows 用户" w:date="2019-10-03T20:41:00Z"/>
        </w:rPr>
      </w:pPr>
      <w:del w:id="1741" w:author="Windows 用户" w:date="2019-10-03T20:41:00Z">
        <w:r w:rsidRPr="00DE4268" w:rsidDel="00323A48">
          <w:delText xml:space="preserve">　　资本主义的历史地位。资本主义为社会主义所代替的历史必然性。社会主义替代资本主义是一个长期的历史过程。</w:delText>
        </w:r>
      </w:del>
    </w:p>
    <w:p w14:paraId="5665377A" w14:textId="34DA69F6" w:rsidR="001F5AB5" w:rsidRPr="00DE4268" w:rsidDel="00323A48" w:rsidRDefault="001F5AB5" w:rsidP="001F5AB5">
      <w:pPr>
        <w:rPr>
          <w:del w:id="1742" w:author="Windows 用户" w:date="2019-10-03T20:41:00Z"/>
        </w:rPr>
      </w:pPr>
      <w:del w:id="1743" w:author="Windows 用户" w:date="2019-10-03T20:41:00Z">
        <w:r w:rsidRPr="00DE4268" w:rsidDel="00323A48">
          <w:delText xml:space="preserve">　　（七）社会主义社会的发展及其规律</w:delText>
        </w:r>
      </w:del>
    </w:p>
    <w:p w14:paraId="040E3990" w14:textId="644A890A" w:rsidR="001F5AB5" w:rsidRPr="00DE4268" w:rsidDel="00323A48" w:rsidRDefault="001F5AB5" w:rsidP="001F5AB5">
      <w:pPr>
        <w:rPr>
          <w:del w:id="1744" w:author="Windows 用户" w:date="2019-10-03T20:41:00Z"/>
        </w:rPr>
      </w:pPr>
      <w:del w:id="1745" w:author="Windows 用户" w:date="2019-10-03T20:41:00Z">
        <w:r w:rsidRPr="00DE4268" w:rsidDel="00323A48">
          <w:delText xml:space="preserve">　　</w:delText>
        </w:r>
        <w:r w:rsidRPr="00DE4268" w:rsidDel="00323A48">
          <w:delText>1</w:delText>
        </w:r>
        <w:r w:rsidRPr="00DE4268" w:rsidDel="00323A48">
          <w:delText>．社会主义的产生和发展</w:delText>
        </w:r>
      </w:del>
    </w:p>
    <w:p w14:paraId="30C2EE8E" w14:textId="11CD84BD" w:rsidR="001F5AB5" w:rsidRPr="00DE4268" w:rsidDel="00323A48" w:rsidRDefault="001F5AB5" w:rsidP="001F5AB5">
      <w:pPr>
        <w:rPr>
          <w:del w:id="1746" w:author="Windows 用户" w:date="2019-10-03T20:41:00Z"/>
        </w:rPr>
      </w:pPr>
      <w:del w:id="1747" w:author="Windows 用户" w:date="2019-10-03T20:41:00Z">
        <w:r w:rsidRPr="00DE4268" w:rsidDel="00323A48">
          <w:delText xml:space="preserve">　　空想社会主义的产生、发展和局限性。科学社会主义的创立。第一国际和巴黎公社。十月革命胜利与第一个社会主义国家的建立。社会主义在苏联一国的实践。社会主义发展到多个国家。社会主义制度的建议与发展对人类历史发展的巨大贡献。</w:delText>
        </w:r>
      </w:del>
    </w:p>
    <w:p w14:paraId="41467BA0" w14:textId="2F8FEBC2" w:rsidR="001F5AB5" w:rsidRPr="00DE4268" w:rsidDel="00323A48" w:rsidRDefault="001F5AB5" w:rsidP="001F5AB5">
      <w:pPr>
        <w:rPr>
          <w:del w:id="1748" w:author="Windows 用户" w:date="2019-10-03T20:41:00Z"/>
        </w:rPr>
      </w:pPr>
      <w:del w:id="1749" w:author="Windows 用户" w:date="2019-10-03T20:41:00Z">
        <w:r w:rsidRPr="00DE4268" w:rsidDel="00323A48">
          <w:delText xml:space="preserve">　　</w:delText>
        </w:r>
        <w:r w:rsidRPr="00DE4268" w:rsidDel="00323A48">
          <w:delText>2</w:delText>
        </w:r>
        <w:r w:rsidRPr="00DE4268" w:rsidDel="00323A48">
          <w:delText>．科学社会主义的基本原则</w:delText>
        </w:r>
      </w:del>
    </w:p>
    <w:p w14:paraId="48019240" w14:textId="18C829D6" w:rsidR="001F5AB5" w:rsidRPr="00DE4268" w:rsidDel="00323A48" w:rsidRDefault="001F5AB5" w:rsidP="001F5AB5">
      <w:pPr>
        <w:rPr>
          <w:del w:id="1750" w:author="Windows 用户" w:date="2019-10-03T20:41:00Z"/>
        </w:rPr>
      </w:pPr>
      <w:del w:id="1751" w:author="Windows 用户" w:date="2019-10-03T20:41:00Z">
        <w:r w:rsidRPr="00DE4268" w:rsidDel="00323A48">
          <w:delText xml:space="preserve">　　科学社会主义基本原则的主要内容，正确把握科学社会主义基本原则。</w:delText>
        </w:r>
      </w:del>
    </w:p>
    <w:p w14:paraId="7F547504" w14:textId="00BC7F70" w:rsidR="001F5AB5" w:rsidRPr="00DE4268" w:rsidDel="00323A48" w:rsidRDefault="001F5AB5" w:rsidP="001F5AB5">
      <w:pPr>
        <w:rPr>
          <w:del w:id="1752" w:author="Windows 用户" w:date="2019-10-03T20:41:00Z"/>
        </w:rPr>
      </w:pPr>
      <w:del w:id="1753" w:author="Windows 用户" w:date="2019-10-03T20:41:00Z">
        <w:r w:rsidRPr="00DE4268" w:rsidDel="00323A48">
          <w:delText xml:space="preserve">　　</w:delText>
        </w:r>
        <w:r w:rsidRPr="00DE4268" w:rsidDel="00323A48">
          <w:delText>3</w:delText>
        </w:r>
        <w:r w:rsidRPr="00DE4268" w:rsidDel="00323A48">
          <w:delText>．在实践中探索实现社会主义发展规律</w:delText>
        </w:r>
      </w:del>
    </w:p>
    <w:p w14:paraId="661A1D80" w14:textId="52B7AE28" w:rsidR="001F5AB5" w:rsidRPr="00DE4268" w:rsidDel="00323A48" w:rsidRDefault="001F5AB5" w:rsidP="001F5AB5">
      <w:pPr>
        <w:rPr>
          <w:del w:id="1754" w:author="Windows 用户" w:date="2019-10-03T20:41:00Z"/>
        </w:rPr>
      </w:pPr>
      <w:del w:id="1755" w:author="Windows 用户" w:date="2019-10-03T20:41:00Z">
        <w:r w:rsidRPr="00DE4268" w:rsidDel="00323A48">
          <w:delText xml:space="preserve">　　俄中等经济文化相对落后国家走向社会主义的必然性与建设社会主义的艰巨性。社会主义发展道路的多样性的原因。努力探索适合本国国情的社会主义发展道路。社会主义在实践探索中曲折前进。</w:delText>
        </w:r>
      </w:del>
    </w:p>
    <w:p w14:paraId="12EAABDE" w14:textId="1D497D55" w:rsidR="001F5AB5" w:rsidRPr="00DE4268" w:rsidDel="00323A48" w:rsidRDefault="001F5AB5" w:rsidP="001F5AB5">
      <w:pPr>
        <w:rPr>
          <w:del w:id="1756" w:author="Windows 用户" w:date="2019-10-03T20:41:00Z"/>
        </w:rPr>
      </w:pPr>
      <w:del w:id="1757" w:author="Windows 用户" w:date="2019-10-03T20:41:00Z">
        <w:r w:rsidRPr="00DE4268" w:rsidDel="00323A48">
          <w:delText xml:space="preserve">　　（八）共产主义是人类最崇高理想及其最终实现</w:delText>
        </w:r>
      </w:del>
    </w:p>
    <w:p w14:paraId="4FD01A7F" w14:textId="2C0E3133" w:rsidR="001F5AB5" w:rsidRPr="00DE4268" w:rsidDel="00323A48" w:rsidRDefault="001F5AB5" w:rsidP="001F5AB5">
      <w:pPr>
        <w:rPr>
          <w:del w:id="1758" w:author="Windows 用户" w:date="2019-10-03T20:41:00Z"/>
        </w:rPr>
      </w:pPr>
      <w:del w:id="1759" w:author="Windows 用户" w:date="2019-10-03T20:41:00Z">
        <w:r w:rsidRPr="00DE4268" w:rsidDel="00323A48">
          <w:delText xml:space="preserve">　　</w:delText>
        </w:r>
        <w:r w:rsidRPr="00DE4268" w:rsidDel="00323A48">
          <w:delText>1</w:delText>
        </w:r>
        <w:r w:rsidRPr="00DE4268" w:rsidDel="00323A48">
          <w:delText>．马克思主义经典作家对共产主义社会的展望</w:delText>
        </w:r>
      </w:del>
    </w:p>
    <w:p w14:paraId="7D955279" w14:textId="1ABABC08" w:rsidR="001F5AB5" w:rsidRPr="00DE4268" w:rsidDel="00323A48" w:rsidRDefault="001F5AB5" w:rsidP="001F5AB5">
      <w:pPr>
        <w:rPr>
          <w:del w:id="1760" w:author="Windows 用户" w:date="2019-10-03T20:41:00Z"/>
        </w:rPr>
      </w:pPr>
      <w:del w:id="1761" w:author="Windows 用户" w:date="2019-10-03T20:41:00Z">
        <w:r w:rsidRPr="00DE4268" w:rsidDel="00323A48">
          <w:delText xml:space="preserve">　　马克思主义经典作家预见未来社会的科学立场和方法。共产主义社会的基本特征。</w:delText>
        </w:r>
      </w:del>
    </w:p>
    <w:p w14:paraId="6489F214" w14:textId="26B5E660" w:rsidR="001F5AB5" w:rsidRPr="00DE4268" w:rsidDel="00323A48" w:rsidRDefault="001F5AB5" w:rsidP="001F5AB5">
      <w:pPr>
        <w:rPr>
          <w:del w:id="1762" w:author="Windows 用户" w:date="2019-10-03T20:41:00Z"/>
        </w:rPr>
      </w:pPr>
      <w:del w:id="1763" w:author="Windows 用户" w:date="2019-10-03T20:41:00Z">
        <w:r w:rsidRPr="00DE4268" w:rsidDel="00323A48">
          <w:delText xml:space="preserve">　　</w:delText>
        </w:r>
        <w:r w:rsidRPr="00DE4268" w:rsidDel="00323A48">
          <w:delText>2</w:delText>
        </w:r>
        <w:r w:rsidRPr="00DE4268" w:rsidDel="00323A48">
          <w:delText>．共产主义社会是历史发展的必然趋势</w:delText>
        </w:r>
      </w:del>
    </w:p>
    <w:p w14:paraId="1B18C881" w14:textId="3A706C4E" w:rsidR="001F5AB5" w:rsidRPr="00DE4268" w:rsidDel="00323A48" w:rsidRDefault="001F5AB5" w:rsidP="001F5AB5">
      <w:pPr>
        <w:rPr>
          <w:del w:id="1764" w:author="Windows 用户" w:date="2019-10-03T20:41:00Z"/>
        </w:rPr>
      </w:pPr>
      <w:del w:id="1765" w:author="Windows 用户" w:date="2019-10-03T20:41:00Z">
        <w:r w:rsidRPr="00DE4268" w:rsidDel="00323A48">
          <w:delText xml:space="preserve">　　实现共产主义是历史发展的必然规律。实现共产主义是一个长期的历史过程。正确理解</w:delText>
        </w:r>
        <w:r w:rsidRPr="00DE4268" w:rsidDel="00323A48">
          <w:delText>"</w:delText>
        </w:r>
        <w:r w:rsidRPr="00DE4268" w:rsidDel="00323A48">
          <w:delText>两个必然</w:delText>
        </w:r>
        <w:r w:rsidRPr="00DE4268" w:rsidDel="00323A48">
          <w:delText>"</w:delText>
        </w:r>
        <w:r w:rsidRPr="00DE4268" w:rsidDel="00323A48">
          <w:delText>和</w:delText>
        </w:r>
        <w:r w:rsidRPr="00DE4268" w:rsidDel="00323A48">
          <w:delText>"</w:delText>
        </w:r>
        <w:r w:rsidRPr="00DE4268" w:rsidDel="00323A48">
          <w:delText>两个决不会</w:delText>
        </w:r>
        <w:r w:rsidRPr="00DE4268" w:rsidDel="00323A48">
          <w:delText>"</w:delText>
        </w:r>
        <w:r w:rsidRPr="00DE4268" w:rsidDel="00323A48">
          <w:delText>的关系。</w:delText>
        </w:r>
      </w:del>
    </w:p>
    <w:p w14:paraId="20D0AB2C" w14:textId="0B8094C9" w:rsidR="001F5AB5" w:rsidDel="00323A48" w:rsidRDefault="001F5AB5" w:rsidP="001F5AB5">
      <w:pPr>
        <w:ind w:firstLine="405"/>
        <w:rPr>
          <w:del w:id="1766" w:author="Windows 用户" w:date="2019-10-03T20:41:00Z"/>
        </w:rPr>
      </w:pPr>
      <w:del w:id="1767" w:author="Windows 用户" w:date="2019-10-03T20:41:00Z">
        <w:r w:rsidRPr="00DE4268" w:rsidDel="00323A48">
          <w:delText>共产主义的发展阶段。共产主义远大理想与坚持发展中国特色社会主义的关系。</w:delText>
        </w:r>
      </w:del>
    </w:p>
    <w:p w14:paraId="00437434" w14:textId="5ED89273" w:rsidR="001F5AB5" w:rsidRPr="00DE4268" w:rsidDel="00323A48" w:rsidRDefault="001F5AB5" w:rsidP="001F5AB5">
      <w:pPr>
        <w:ind w:firstLine="405"/>
        <w:rPr>
          <w:del w:id="1768" w:author="Windows 用户" w:date="2019-10-03T20:41:00Z"/>
        </w:rPr>
      </w:pPr>
    </w:p>
    <w:p w14:paraId="36CDB1BA" w14:textId="35771ECB" w:rsidR="00395B87" w:rsidDel="00323A48" w:rsidRDefault="00395B87" w:rsidP="001F5AB5">
      <w:pPr>
        <w:ind w:firstLine="405"/>
        <w:jc w:val="center"/>
        <w:rPr>
          <w:del w:id="1769" w:author="Windows 用户" w:date="2019-10-03T20:41:00Z"/>
          <w:rFonts w:ascii="华文中宋" w:eastAsia="华文中宋" w:hAnsi="华文中宋"/>
          <w:b/>
        </w:rPr>
      </w:pPr>
    </w:p>
    <w:p w14:paraId="0C280750" w14:textId="35E5237E" w:rsidR="00395B87" w:rsidDel="00323A48" w:rsidRDefault="00395B87" w:rsidP="001F5AB5">
      <w:pPr>
        <w:ind w:firstLine="405"/>
        <w:jc w:val="center"/>
        <w:rPr>
          <w:del w:id="1770" w:author="Windows 用户" w:date="2019-10-03T20:41:00Z"/>
          <w:rFonts w:ascii="华文中宋" w:eastAsia="华文中宋" w:hAnsi="华文中宋"/>
          <w:b/>
        </w:rPr>
      </w:pPr>
    </w:p>
    <w:p w14:paraId="76AD48A6" w14:textId="4526D775" w:rsidR="001F5AB5" w:rsidDel="00323A48" w:rsidRDefault="001F5AB5" w:rsidP="001F5AB5">
      <w:pPr>
        <w:ind w:firstLine="405"/>
        <w:jc w:val="center"/>
        <w:rPr>
          <w:del w:id="1771" w:author="Windows 用户" w:date="2019-10-03T20:41:00Z"/>
          <w:rFonts w:ascii="华文中宋" w:eastAsia="华文中宋" w:hAnsi="华文中宋"/>
          <w:b/>
        </w:rPr>
      </w:pPr>
      <w:del w:id="1772" w:author="Windows 用户" w:date="2019-10-03T20:41:00Z">
        <w:r w:rsidRPr="00DE4268" w:rsidDel="00323A48">
          <w:rPr>
            <w:rFonts w:ascii="华文中宋" w:eastAsia="华文中宋" w:hAnsi="华文中宋"/>
            <w:b/>
          </w:rPr>
          <w:delText>二、毛泽东思想和中国特色社会主义理论体系概论</w:delText>
        </w:r>
      </w:del>
    </w:p>
    <w:p w14:paraId="70C8F82C" w14:textId="7E246FA1" w:rsidR="001F5AB5" w:rsidRPr="00DE4268" w:rsidDel="00323A48" w:rsidRDefault="001F5AB5" w:rsidP="001F5AB5">
      <w:pPr>
        <w:ind w:firstLine="405"/>
        <w:rPr>
          <w:del w:id="1773" w:author="Windows 用户" w:date="2019-10-03T20:41:00Z"/>
          <w:rFonts w:ascii="华文中宋" w:eastAsia="华文中宋" w:hAnsi="华文中宋"/>
          <w:b/>
        </w:rPr>
      </w:pPr>
    </w:p>
    <w:p w14:paraId="68E5912A" w14:textId="39573D0D" w:rsidR="001F5AB5" w:rsidRPr="00DE4268" w:rsidDel="00323A48" w:rsidRDefault="001F5AB5" w:rsidP="001F5AB5">
      <w:pPr>
        <w:rPr>
          <w:del w:id="1774" w:author="Windows 用户" w:date="2019-10-03T20:41:00Z"/>
        </w:rPr>
      </w:pPr>
      <w:del w:id="1775" w:author="Windows 用户" w:date="2019-10-03T20:41:00Z">
        <w:r w:rsidRPr="00DE4268" w:rsidDel="00323A48">
          <w:delText xml:space="preserve">　　（一）马克思主义中国化两大理论成果</w:delText>
        </w:r>
      </w:del>
    </w:p>
    <w:p w14:paraId="49FEE8BA" w14:textId="6CBE40F1" w:rsidR="001F5AB5" w:rsidRPr="00DE4268" w:rsidDel="00323A48" w:rsidRDefault="001F5AB5" w:rsidP="001F5AB5">
      <w:pPr>
        <w:rPr>
          <w:del w:id="1776" w:author="Windows 用户" w:date="2019-10-03T20:41:00Z"/>
        </w:rPr>
      </w:pPr>
      <w:del w:id="1777" w:author="Windows 用户" w:date="2019-10-03T20:41:00Z">
        <w:r w:rsidRPr="00DE4268" w:rsidDel="00323A48">
          <w:delText xml:space="preserve">　　</w:delText>
        </w:r>
        <w:r w:rsidRPr="00DE4268" w:rsidDel="00323A48">
          <w:delText>1</w:delText>
        </w:r>
        <w:r w:rsidRPr="00DE4268" w:rsidDel="00323A48">
          <w:delText>．马克思主义中国化及其发展</w:delText>
        </w:r>
      </w:del>
    </w:p>
    <w:p w14:paraId="5332F3B2" w14:textId="59045412" w:rsidR="001F5AB5" w:rsidRPr="00DE4268" w:rsidDel="00323A48" w:rsidRDefault="001F5AB5" w:rsidP="001F5AB5">
      <w:pPr>
        <w:rPr>
          <w:del w:id="1778" w:author="Windows 用户" w:date="2019-10-03T20:41:00Z"/>
        </w:rPr>
      </w:pPr>
      <w:del w:id="1779" w:author="Windows 用户" w:date="2019-10-03T20:41:00Z">
        <w:r w:rsidRPr="00DE4268" w:rsidDel="00323A48">
          <w:delText xml:space="preserve">　　马克思主义中国化的提出。马克思主义中国化的科学内涵。马克思主义中国化两大理论成果及其关系。</w:delText>
        </w:r>
      </w:del>
    </w:p>
    <w:p w14:paraId="64BBE27B" w14:textId="2248F513" w:rsidR="001F5AB5" w:rsidRPr="00DE4268" w:rsidDel="00323A48" w:rsidRDefault="001F5AB5" w:rsidP="001F5AB5">
      <w:pPr>
        <w:rPr>
          <w:del w:id="1780" w:author="Windows 用户" w:date="2019-10-03T20:41:00Z"/>
        </w:rPr>
      </w:pPr>
      <w:del w:id="1781" w:author="Windows 用户" w:date="2019-10-03T20:41:00Z">
        <w:r w:rsidRPr="00DE4268" w:rsidDel="00323A48">
          <w:delText xml:space="preserve">　　</w:delText>
        </w:r>
        <w:r w:rsidRPr="00DE4268" w:rsidDel="00323A48">
          <w:delText>2</w:delText>
        </w:r>
        <w:r w:rsidRPr="00DE4268" w:rsidDel="00323A48">
          <w:delText>．毛泽东思想</w:delText>
        </w:r>
      </w:del>
    </w:p>
    <w:p w14:paraId="16EC7B54" w14:textId="542257D8" w:rsidR="001F5AB5" w:rsidRPr="00DE4268" w:rsidDel="00323A48" w:rsidRDefault="001F5AB5" w:rsidP="001F5AB5">
      <w:pPr>
        <w:rPr>
          <w:del w:id="1782" w:author="Windows 用户" w:date="2019-10-03T20:41:00Z"/>
        </w:rPr>
      </w:pPr>
      <w:del w:id="1783" w:author="Windows 用户" w:date="2019-10-03T20:41:00Z">
        <w:r w:rsidRPr="00DE4268" w:rsidDel="00323A48">
          <w:delText xml:space="preserve">　　毛泽东思想的形成和发展。毛泽东思想的主要内容和活得灵魂。毛泽东思想的历史地位。</w:delText>
        </w:r>
      </w:del>
    </w:p>
    <w:p w14:paraId="0943F58C" w14:textId="28A4CA81" w:rsidR="001F5AB5" w:rsidRPr="00DE4268" w:rsidDel="00323A48" w:rsidRDefault="001F5AB5" w:rsidP="001F5AB5">
      <w:pPr>
        <w:rPr>
          <w:del w:id="1784" w:author="Windows 用户" w:date="2019-10-03T20:41:00Z"/>
        </w:rPr>
      </w:pPr>
      <w:del w:id="1785" w:author="Windows 用户" w:date="2019-10-03T20:41:00Z">
        <w:r w:rsidRPr="00DE4268" w:rsidDel="00323A48">
          <w:delText xml:space="preserve">　　</w:delText>
        </w:r>
        <w:r w:rsidRPr="00DE4268" w:rsidDel="00323A48">
          <w:delText>3</w:delText>
        </w:r>
        <w:r w:rsidRPr="00DE4268" w:rsidDel="00323A48">
          <w:delText>．中国特色社会主义理论体系</w:delText>
        </w:r>
      </w:del>
    </w:p>
    <w:p w14:paraId="0F2FBFE6" w14:textId="1AD3508F" w:rsidR="001F5AB5" w:rsidRPr="00DE4268" w:rsidDel="00323A48" w:rsidRDefault="001F5AB5" w:rsidP="001F5AB5">
      <w:pPr>
        <w:rPr>
          <w:del w:id="1786" w:author="Windows 用户" w:date="2019-10-03T20:41:00Z"/>
        </w:rPr>
      </w:pPr>
      <w:del w:id="1787" w:author="Windows 用户" w:date="2019-10-03T20:41:00Z">
        <w:r w:rsidRPr="00DE4268" w:rsidDel="00323A48">
          <w:delText xml:space="preserve">　　中国特色社会主义理论体系的形成和发展。中国特色社会主义理论体系的主要内容。中国特色社会主义理论体系的最新成果。中国特色社会主义理论体系的历史地位。</w:delText>
        </w:r>
      </w:del>
    </w:p>
    <w:p w14:paraId="35E18B55" w14:textId="071F9860" w:rsidR="001F5AB5" w:rsidRPr="00DE4268" w:rsidDel="00323A48" w:rsidRDefault="001F5AB5" w:rsidP="001F5AB5">
      <w:pPr>
        <w:rPr>
          <w:del w:id="1788" w:author="Windows 用户" w:date="2019-10-03T20:41:00Z"/>
        </w:rPr>
      </w:pPr>
      <w:del w:id="1789" w:author="Windows 用户" w:date="2019-10-03T20:41:00Z">
        <w:r w:rsidRPr="00DE4268" w:rsidDel="00323A48">
          <w:delText xml:space="preserve">　　</w:delText>
        </w:r>
        <w:r w:rsidRPr="00DE4268" w:rsidDel="00323A48">
          <w:delText>4.</w:delText>
        </w:r>
        <w:r w:rsidRPr="00DE4268" w:rsidDel="00323A48">
          <w:delText>思想路线与理论精髓</w:delText>
        </w:r>
      </w:del>
    </w:p>
    <w:p w14:paraId="28AB1F3C" w14:textId="4AA93679" w:rsidR="001F5AB5" w:rsidRPr="00DE4268" w:rsidDel="00323A48" w:rsidRDefault="001F5AB5" w:rsidP="001F5AB5">
      <w:pPr>
        <w:rPr>
          <w:del w:id="1790" w:author="Windows 用户" w:date="2019-10-03T20:41:00Z"/>
        </w:rPr>
      </w:pPr>
      <w:del w:id="1791" w:author="Windows 用户" w:date="2019-10-03T20:41:00Z">
        <w:r w:rsidRPr="00DE4268" w:rsidDel="00323A48">
          <w:delText xml:space="preserve">　　实事求是思想路线的形成和发展。实事求是思想路线的科学内涵。实事求是是马克思主义中国化理论成果的精髓。</w:delText>
        </w:r>
      </w:del>
    </w:p>
    <w:p w14:paraId="47DA1517" w14:textId="649036F8" w:rsidR="001F5AB5" w:rsidRPr="00DE4268" w:rsidDel="00323A48" w:rsidRDefault="001F5AB5" w:rsidP="001F5AB5">
      <w:pPr>
        <w:rPr>
          <w:del w:id="1792" w:author="Windows 用户" w:date="2019-10-03T20:41:00Z"/>
        </w:rPr>
      </w:pPr>
      <w:del w:id="1793" w:author="Windows 用户" w:date="2019-10-03T20:41:00Z">
        <w:r w:rsidRPr="00DE4268" w:rsidDel="00323A48">
          <w:delText xml:space="preserve">　　（二）新民主主义革命理论</w:delText>
        </w:r>
      </w:del>
    </w:p>
    <w:p w14:paraId="1467FA76" w14:textId="749ACF8D" w:rsidR="001F5AB5" w:rsidRPr="00DE4268" w:rsidDel="00323A48" w:rsidRDefault="001F5AB5" w:rsidP="001F5AB5">
      <w:pPr>
        <w:rPr>
          <w:del w:id="1794" w:author="Windows 用户" w:date="2019-10-03T20:41:00Z"/>
        </w:rPr>
      </w:pPr>
      <w:del w:id="1795" w:author="Windows 用户" w:date="2019-10-03T20:41:00Z">
        <w:r w:rsidRPr="00DE4268" w:rsidDel="00323A48">
          <w:delText xml:space="preserve">　　</w:delText>
        </w:r>
        <w:r w:rsidRPr="00DE4268" w:rsidDel="00323A48">
          <w:delText>1</w:delText>
        </w:r>
        <w:r w:rsidRPr="00DE4268" w:rsidDel="00323A48">
          <w:delText>．新民主主义革命理论的形成</w:delText>
        </w:r>
      </w:del>
    </w:p>
    <w:p w14:paraId="740031F1" w14:textId="50053423" w:rsidR="001F5AB5" w:rsidRPr="00DE4268" w:rsidDel="00323A48" w:rsidRDefault="001F5AB5" w:rsidP="001F5AB5">
      <w:pPr>
        <w:rPr>
          <w:del w:id="1796" w:author="Windows 用户" w:date="2019-10-03T20:41:00Z"/>
        </w:rPr>
      </w:pPr>
      <w:del w:id="1797" w:author="Windows 用户" w:date="2019-10-03T20:41:00Z">
        <w:r w:rsidRPr="00DE4268" w:rsidDel="00323A48">
          <w:delText xml:space="preserve">　　近代中国国情和中国革命的时代特征。中国新民主主义革命理论的实践基础。</w:delText>
        </w:r>
      </w:del>
    </w:p>
    <w:p w14:paraId="4688E9C7" w14:textId="76AE4B96" w:rsidR="001F5AB5" w:rsidRPr="00DE4268" w:rsidDel="00323A48" w:rsidRDefault="001F5AB5" w:rsidP="001F5AB5">
      <w:pPr>
        <w:rPr>
          <w:del w:id="1798" w:author="Windows 用户" w:date="2019-10-03T20:41:00Z"/>
        </w:rPr>
      </w:pPr>
      <w:del w:id="1799" w:author="Windows 用户" w:date="2019-10-03T20:41:00Z">
        <w:r w:rsidRPr="00DE4268" w:rsidDel="00323A48">
          <w:delText xml:space="preserve">　　</w:delText>
        </w:r>
        <w:r w:rsidRPr="00DE4268" w:rsidDel="00323A48">
          <w:delText>2</w:delText>
        </w:r>
        <w:r w:rsidRPr="00DE4268" w:rsidDel="00323A48">
          <w:delText>．新民主主义革命的总路线和基本纲领</w:delText>
        </w:r>
      </w:del>
    </w:p>
    <w:p w14:paraId="0D7D619F" w14:textId="0C7B721F" w:rsidR="001F5AB5" w:rsidRPr="00DE4268" w:rsidDel="00323A48" w:rsidRDefault="001F5AB5" w:rsidP="001F5AB5">
      <w:pPr>
        <w:rPr>
          <w:del w:id="1800" w:author="Windows 用户" w:date="2019-10-03T20:41:00Z"/>
        </w:rPr>
      </w:pPr>
      <w:del w:id="1801" w:author="Windows 用户" w:date="2019-10-03T20:41:00Z">
        <w:r w:rsidRPr="00DE4268" w:rsidDel="00323A48">
          <w:delText xml:space="preserve">　　新民主主义革命的总路线。新民主主义的基本纲领。</w:delText>
        </w:r>
      </w:del>
    </w:p>
    <w:p w14:paraId="1E16BA93" w14:textId="27E2EB1A" w:rsidR="001F5AB5" w:rsidRPr="00DE4268" w:rsidDel="00323A48" w:rsidRDefault="001F5AB5" w:rsidP="001F5AB5">
      <w:pPr>
        <w:rPr>
          <w:del w:id="1802" w:author="Windows 用户" w:date="2019-10-03T20:41:00Z"/>
        </w:rPr>
      </w:pPr>
      <w:del w:id="1803" w:author="Windows 用户" w:date="2019-10-03T20:41:00Z">
        <w:r w:rsidRPr="00DE4268" w:rsidDel="00323A48">
          <w:delText xml:space="preserve">　　</w:delText>
        </w:r>
        <w:r w:rsidRPr="00DE4268" w:rsidDel="00323A48">
          <w:delText>3</w:delText>
        </w:r>
        <w:r w:rsidRPr="00DE4268" w:rsidDel="00323A48">
          <w:delText>．新民主主义革命的道路和基本经验</w:delText>
        </w:r>
      </w:del>
    </w:p>
    <w:p w14:paraId="69005A83" w14:textId="180B44EC" w:rsidR="001F5AB5" w:rsidRPr="00DE4268" w:rsidDel="00323A48" w:rsidRDefault="001F5AB5" w:rsidP="001F5AB5">
      <w:pPr>
        <w:rPr>
          <w:del w:id="1804" w:author="Windows 用户" w:date="2019-10-03T20:41:00Z"/>
        </w:rPr>
      </w:pPr>
      <w:del w:id="1805" w:author="Windows 用户" w:date="2019-10-03T20:41:00Z">
        <w:r w:rsidRPr="00DE4268" w:rsidDel="00323A48">
          <w:delText xml:space="preserve">　　新民主主义革命的额道路。新民主主义革命的三大法宝。新民主主义革命理论的意义。</w:delText>
        </w:r>
      </w:del>
    </w:p>
    <w:p w14:paraId="4D9D4DDF" w14:textId="0C59D794" w:rsidR="001F5AB5" w:rsidRPr="00DE4268" w:rsidDel="00323A48" w:rsidRDefault="001F5AB5" w:rsidP="001F5AB5">
      <w:pPr>
        <w:rPr>
          <w:del w:id="1806" w:author="Windows 用户" w:date="2019-10-03T20:41:00Z"/>
        </w:rPr>
      </w:pPr>
      <w:del w:id="1807" w:author="Windows 用户" w:date="2019-10-03T20:41:00Z">
        <w:r w:rsidRPr="00DE4268" w:rsidDel="00323A48">
          <w:delText xml:space="preserve">　　（三）社会主义改造理论</w:delText>
        </w:r>
      </w:del>
    </w:p>
    <w:p w14:paraId="26C14EA3" w14:textId="02F38CE8" w:rsidR="001F5AB5" w:rsidRPr="00DE4268" w:rsidDel="00323A48" w:rsidRDefault="001F5AB5" w:rsidP="001F5AB5">
      <w:pPr>
        <w:rPr>
          <w:del w:id="1808" w:author="Windows 用户" w:date="2019-10-03T20:41:00Z"/>
        </w:rPr>
      </w:pPr>
      <w:del w:id="1809" w:author="Windows 用户" w:date="2019-10-03T20:41:00Z">
        <w:r w:rsidRPr="00DE4268" w:rsidDel="00323A48">
          <w:delText xml:space="preserve">　　</w:delText>
        </w:r>
        <w:r w:rsidRPr="00DE4268" w:rsidDel="00323A48">
          <w:delText>1</w:delText>
        </w:r>
        <w:r w:rsidRPr="00DE4268" w:rsidDel="00323A48">
          <w:delText>．从新民主主义到社会主义的转变</w:delText>
        </w:r>
      </w:del>
    </w:p>
    <w:p w14:paraId="60F288E5" w14:textId="1B3C846E" w:rsidR="001F5AB5" w:rsidRPr="00DE4268" w:rsidDel="00323A48" w:rsidRDefault="001F5AB5" w:rsidP="001F5AB5">
      <w:pPr>
        <w:rPr>
          <w:del w:id="1810" w:author="Windows 用户" w:date="2019-10-03T20:41:00Z"/>
        </w:rPr>
      </w:pPr>
      <w:del w:id="1811" w:author="Windows 用户" w:date="2019-10-03T20:41:00Z">
        <w:r w:rsidRPr="00DE4268" w:rsidDel="00323A48">
          <w:delText xml:space="preserve">　　新民主主义社会的性质和特点。党在过渡时期的总路线及其理论依据。</w:delText>
        </w:r>
      </w:del>
    </w:p>
    <w:p w14:paraId="537AB68C" w14:textId="1CF19CDD" w:rsidR="001F5AB5" w:rsidRPr="00DE4268" w:rsidDel="00323A48" w:rsidRDefault="001F5AB5" w:rsidP="001F5AB5">
      <w:pPr>
        <w:rPr>
          <w:del w:id="1812" w:author="Windows 用户" w:date="2019-10-03T20:41:00Z"/>
        </w:rPr>
      </w:pPr>
      <w:del w:id="1813" w:author="Windows 用户" w:date="2019-10-03T20:41:00Z">
        <w:r w:rsidRPr="00DE4268" w:rsidDel="00323A48">
          <w:delText xml:space="preserve">　　</w:delText>
        </w:r>
        <w:r w:rsidRPr="00DE4268" w:rsidDel="00323A48">
          <w:delText>2</w:delText>
        </w:r>
        <w:r w:rsidRPr="00DE4268" w:rsidDel="00323A48">
          <w:delText>．社会主义改造道路和历史经验</w:delText>
        </w:r>
      </w:del>
    </w:p>
    <w:p w14:paraId="25B9EE48" w14:textId="483296CD" w:rsidR="001F5AB5" w:rsidRPr="00DE4268" w:rsidDel="00323A48" w:rsidRDefault="001F5AB5" w:rsidP="001F5AB5">
      <w:pPr>
        <w:rPr>
          <w:del w:id="1814" w:author="Windows 用户" w:date="2019-10-03T20:41:00Z"/>
        </w:rPr>
      </w:pPr>
      <w:del w:id="1815" w:author="Windows 用户" w:date="2019-10-03T20:41:00Z">
        <w:r w:rsidRPr="00DE4268" w:rsidDel="00323A48">
          <w:delText xml:space="preserve">　　适合中国特点的社会主义改造道路。社会主义改造的历史经验。</w:delText>
        </w:r>
      </w:del>
    </w:p>
    <w:p w14:paraId="68F6F654" w14:textId="39629BC3" w:rsidR="001F5AB5" w:rsidRPr="00DE4268" w:rsidDel="00323A48" w:rsidRDefault="001F5AB5" w:rsidP="001F5AB5">
      <w:pPr>
        <w:rPr>
          <w:del w:id="1816" w:author="Windows 用户" w:date="2019-10-03T20:41:00Z"/>
        </w:rPr>
      </w:pPr>
      <w:del w:id="1817" w:author="Windows 用户" w:date="2019-10-03T20:41:00Z">
        <w:r w:rsidRPr="00DE4268" w:rsidDel="00323A48">
          <w:delText xml:space="preserve">　　</w:delText>
        </w:r>
        <w:r w:rsidRPr="00DE4268" w:rsidDel="00323A48">
          <w:delText>3</w:delText>
        </w:r>
        <w:r w:rsidRPr="00DE4268" w:rsidDel="00323A48">
          <w:delText>．社会主义制度在中国的确立</w:delText>
        </w:r>
      </w:del>
    </w:p>
    <w:p w14:paraId="6554DADE" w14:textId="3818A055" w:rsidR="001F5AB5" w:rsidRPr="00DE4268" w:rsidDel="00323A48" w:rsidRDefault="001F5AB5" w:rsidP="001F5AB5">
      <w:pPr>
        <w:rPr>
          <w:del w:id="1818" w:author="Windows 用户" w:date="2019-10-03T20:41:00Z"/>
        </w:rPr>
      </w:pPr>
      <w:del w:id="1819" w:author="Windows 用户" w:date="2019-10-03T20:41:00Z">
        <w:r w:rsidRPr="00DE4268" w:rsidDel="00323A48">
          <w:delText xml:space="preserve">　　社会主义基本制度的确立及其理论依据。确立社会主义基本制度的重大意义。</w:delText>
        </w:r>
      </w:del>
    </w:p>
    <w:p w14:paraId="035D5523" w14:textId="5772D66E" w:rsidR="001F5AB5" w:rsidRPr="00DE4268" w:rsidDel="00323A48" w:rsidRDefault="001F5AB5" w:rsidP="001F5AB5">
      <w:pPr>
        <w:rPr>
          <w:del w:id="1820" w:author="Windows 用户" w:date="2019-10-03T20:41:00Z"/>
        </w:rPr>
      </w:pPr>
      <w:del w:id="1821" w:author="Windows 用户" w:date="2019-10-03T20:41:00Z">
        <w:r w:rsidRPr="00DE4268" w:rsidDel="00323A48">
          <w:delText xml:space="preserve">　　（四）社会主义建设道路初步探索的理论成果</w:delText>
        </w:r>
      </w:del>
    </w:p>
    <w:p w14:paraId="2E97D511" w14:textId="76B4BD92" w:rsidR="001F5AB5" w:rsidRPr="00DE4268" w:rsidDel="00323A48" w:rsidRDefault="001F5AB5" w:rsidP="001F5AB5">
      <w:pPr>
        <w:rPr>
          <w:del w:id="1822" w:author="Windows 用户" w:date="2019-10-03T20:41:00Z"/>
        </w:rPr>
      </w:pPr>
      <w:del w:id="1823" w:author="Windows 用户" w:date="2019-10-03T20:41:00Z">
        <w:r w:rsidRPr="00DE4268" w:rsidDel="00323A48">
          <w:delText xml:space="preserve">　　</w:delText>
        </w:r>
        <w:r w:rsidRPr="00DE4268" w:rsidDel="00323A48">
          <w:delText>1.</w:delText>
        </w:r>
        <w:r w:rsidRPr="00DE4268" w:rsidDel="00323A48">
          <w:delText>社会主义建设道路初步探索的重要思想成果</w:delText>
        </w:r>
      </w:del>
    </w:p>
    <w:p w14:paraId="11D5AD3E" w14:textId="4879F6CA" w:rsidR="001F5AB5" w:rsidRPr="00DE4268" w:rsidDel="00323A48" w:rsidRDefault="001F5AB5" w:rsidP="001F5AB5">
      <w:pPr>
        <w:rPr>
          <w:del w:id="1824" w:author="Windows 用户" w:date="2019-10-03T20:41:00Z"/>
        </w:rPr>
      </w:pPr>
      <w:del w:id="1825" w:author="Windows 用户" w:date="2019-10-03T20:41:00Z">
        <w:r w:rsidRPr="00DE4268" w:rsidDel="00323A48">
          <w:delText xml:space="preserve">　　调动一切积极因素为社会主义事业服务的思想。正确认识和处理社会主义社会矛盾的思想。走中国工业化道路的思想。初步探索的其他理论成果。</w:delText>
        </w:r>
      </w:del>
    </w:p>
    <w:p w14:paraId="4D63E29D" w14:textId="2C2CC1D3" w:rsidR="001F5AB5" w:rsidRPr="00DE4268" w:rsidDel="00323A48" w:rsidRDefault="001F5AB5" w:rsidP="001F5AB5">
      <w:pPr>
        <w:rPr>
          <w:del w:id="1826" w:author="Windows 用户" w:date="2019-10-03T20:41:00Z"/>
        </w:rPr>
      </w:pPr>
      <w:del w:id="1827" w:author="Windows 用户" w:date="2019-10-03T20:41:00Z">
        <w:r w:rsidRPr="00DE4268" w:rsidDel="00323A48">
          <w:delText xml:space="preserve">　　</w:delText>
        </w:r>
        <w:r w:rsidRPr="00DE4268" w:rsidDel="00323A48">
          <w:delText>2.</w:delText>
        </w:r>
        <w:r w:rsidRPr="00DE4268" w:rsidDel="00323A48">
          <w:delText>社会主义建设道路初步探索的意义和经验教训</w:delText>
        </w:r>
      </w:del>
    </w:p>
    <w:p w14:paraId="0BF978A1" w14:textId="4C087C55" w:rsidR="001F5AB5" w:rsidRPr="00DE4268" w:rsidDel="00323A48" w:rsidRDefault="001F5AB5" w:rsidP="001F5AB5">
      <w:pPr>
        <w:rPr>
          <w:del w:id="1828" w:author="Windows 用户" w:date="2019-10-03T20:41:00Z"/>
        </w:rPr>
      </w:pPr>
      <w:del w:id="1829" w:author="Windows 用户" w:date="2019-10-03T20:41:00Z">
        <w:r w:rsidRPr="00DE4268" w:rsidDel="00323A48">
          <w:delText xml:space="preserve">　　社会主义建设道路初步探索的意义。社会主义建设道路初步探索的经验教训。</w:delText>
        </w:r>
      </w:del>
    </w:p>
    <w:p w14:paraId="7C9578EC" w14:textId="3D097AB1" w:rsidR="001F5AB5" w:rsidRPr="00DE4268" w:rsidDel="00323A48" w:rsidRDefault="001F5AB5" w:rsidP="001F5AB5">
      <w:pPr>
        <w:rPr>
          <w:del w:id="1830" w:author="Windows 用户" w:date="2019-10-03T20:41:00Z"/>
        </w:rPr>
      </w:pPr>
      <w:del w:id="1831" w:author="Windows 用户" w:date="2019-10-03T20:41:00Z">
        <w:r w:rsidRPr="00DE4268" w:rsidDel="00323A48">
          <w:delText xml:space="preserve">　　（五）建设中国特色社会主义总依据</w:delText>
        </w:r>
      </w:del>
    </w:p>
    <w:p w14:paraId="0D4CFE08" w14:textId="7F526EA2" w:rsidR="001F5AB5" w:rsidRPr="00DE4268" w:rsidDel="00323A48" w:rsidRDefault="001F5AB5" w:rsidP="001F5AB5">
      <w:pPr>
        <w:rPr>
          <w:del w:id="1832" w:author="Windows 用户" w:date="2019-10-03T20:41:00Z"/>
        </w:rPr>
      </w:pPr>
      <w:del w:id="1833" w:author="Windows 用户" w:date="2019-10-03T20:41:00Z">
        <w:r w:rsidRPr="00DE4268" w:rsidDel="00323A48">
          <w:delText xml:space="preserve">　　</w:delText>
        </w:r>
        <w:r w:rsidRPr="00DE4268" w:rsidDel="00323A48">
          <w:delText>1.</w:delText>
        </w:r>
        <w:r w:rsidRPr="00DE4268" w:rsidDel="00323A48">
          <w:delText>社会主义初级阶段及其主要矛盾</w:delText>
        </w:r>
      </w:del>
    </w:p>
    <w:p w14:paraId="5DBA3BF7" w14:textId="62DEBAD1" w:rsidR="001F5AB5" w:rsidRPr="00DE4268" w:rsidDel="00323A48" w:rsidRDefault="001F5AB5" w:rsidP="001F5AB5">
      <w:pPr>
        <w:rPr>
          <w:del w:id="1834" w:author="Windows 用户" w:date="2019-10-03T20:41:00Z"/>
        </w:rPr>
      </w:pPr>
      <w:del w:id="1835" w:author="Windows 用户" w:date="2019-10-03T20:41:00Z">
        <w:r w:rsidRPr="00DE4268" w:rsidDel="00323A48">
          <w:delText xml:space="preserve">　　社会主义初级阶段理论的形成和发展。社会主义初级阶段的科学含义和主要特征。科学把握我国发展的阶段性特征。社会主义初级阶段的主要矛盾。</w:delText>
        </w:r>
      </w:del>
    </w:p>
    <w:p w14:paraId="4C9B6260" w14:textId="15AC7DD5" w:rsidR="001F5AB5" w:rsidRPr="00DE4268" w:rsidDel="00323A48" w:rsidRDefault="001F5AB5" w:rsidP="001F5AB5">
      <w:pPr>
        <w:rPr>
          <w:del w:id="1836" w:author="Windows 用户" w:date="2019-10-03T20:41:00Z"/>
        </w:rPr>
      </w:pPr>
      <w:del w:id="1837" w:author="Windows 用户" w:date="2019-10-03T20:41:00Z">
        <w:r w:rsidRPr="00DE4268" w:rsidDel="00323A48">
          <w:delText xml:space="preserve">　　</w:delText>
        </w:r>
        <w:r w:rsidRPr="00DE4268" w:rsidDel="00323A48">
          <w:delText>2</w:delText>
        </w:r>
        <w:r w:rsidRPr="00DE4268" w:rsidDel="00323A48">
          <w:delText>．社会主义初级阶段的基本路线、基本纲领</w:delText>
        </w:r>
      </w:del>
    </w:p>
    <w:p w14:paraId="0019C915" w14:textId="3B6B58C3" w:rsidR="001F5AB5" w:rsidRPr="00DE4268" w:rsidDel="00323A48" w:rsidRDefault="001F5AB5" w:rsidP="001F5AB5">
      <w:pPr>
        <w:rPr>
          <w:del w:id="1838" w:author="Windows 用户" w:date="2019-10-03T20:41:00Z"/>
        </w:rPr>
      </w:pPr>
      <w:del w:id="1839" w:author="Windows 用户" w:date="2019-10-03T20:41:00Z">
        <w:r w:rsidRPr="00DE4268" w:rsidDel="00323A48">
          <w:delText xml:space="preserve">　　社会主义初级阶段基本路线。社会主义初级阶段的基本纲领。</w:delText>
        </w:r>
      </w:del>
    </w:p>
    <w:p w14:paraId="7843D3B0" w14:textId="48417C89" w:rsidR="001F5AB5" w:rsidRPr="00DE4268" w:rsidDel="00323A48" w:rsidRDefault="001F5AB5" w:rsidP="001F5AB5">
      <w:pPr>
        <w:rPr>
          <w:del w:id="1840" w:author="Windows 用户" w:date="2019-10-03T20:41:00Z"/>
        </w:rPr>
      </w:pPr>
      <w:del w:id="1841" w:author="Windows 用户" w:date="2019-10-03T20:41:00Z">
        <w:r w:rsidRPr="00DE4268" w:rsidDel="00323A48">
          <w:delText xml:space="preserve">　　（六）社会主义本质和建设中国特色社会主义总任务</w:delText>
        </w:r>
      </w:del>
    </w:p>
    <w:p w14:paraId="5D1CF575" w14:textId="263B889C" w:rsidR="001F5AB5" w:rsidRPr="00DE4268" w:rsidDel="00323A48" w:rsidRDefault="001F5AB5" w:rsidP="001F5AB5">
      <w:pPr>
        <w:rPr>
          <w:del w:id="1842" w:author="Windows 用户" w:date="2019-10-03T20:41:00Z"/>
        </w:rPr>
      </w:pPr>
      <w:del w:id="1843" w:author="Windows 用户" w:date="2019-10-03T20:41:00Z">
        <w:r w:rsidRPr="00DE4268" w:rsidDel="00323A48">
          <w:delText xml:space="preserve">　　</w:delText>
        </w:r>
        <w:r w:rsidRPr="00DE4268" w:rsidDel="00323A48">
          <w:delText>1</w:delText>
        </w:r>
        <w:r w:rsidRPr="00DE4268" w:rsidDel="00323A48">
          <w:delText>．社会主义的本质</w:delText>
        </w:r>
      </w:del>
    </w:p>
    <w:p w14:paraId="3B016DFC" w14:textId="42D58945" w:rsidR="001F5AB5" w:rsidRPr="00DE4268" w:rsidDel="00323A48" w:rsidRDefault="001F5AB5" w:rsidP="001F5AB5">
      <w:pPr>
        <w:rPr>
          <w:del w:id="1844" w:author="Windows 用户" w:date="2019-10-03T20:41:00Z"/>
        </w:rPr>
      </w:pPr>
      <w:del w:id="1845" w:author="Windows 用户" w:date="2019-10-03T20:41:00Z">
        <w:r w:rsidRPr="00DE4268" w:rsidDel="00323A48">
          <w:delText xml:space="preserve">　　社会主义本质理论的提出和科学内涵。社会主义本质理论的重要意义。</w:delText>
        </w:r>
      </w:del>
    </w:p>
    <w:p w14:paraId="40E52647" w14:textId="29DF57B2" w:rsidR="001F5AB5" w:rsidRPr="00DE4268" w:rsidDel="00323A48" w:rsidRDefault="001F5AB5" w:rsidP="001F5AB5">
      <w:pPr>
        <w:rPr>
          <w:del w:id="1846" w:author="Windows 用户" w:date="2019-10-03T20:41:00Z"/>
        </w:rPr>
      </w:pPr>
      <w:del w:id="1847" w:author="Windows 用户" w:date="2019-10-03T20:41:00Z">
        <w:r w:rsidRPr="00DE4268" w:rsidDel="00323A48">
          <w:delText xml:space="preserve">　　</w:delText>
        </w:r>
        <w:r w:rsidRPr="00DE4268" w:rsidDel="00323A48">
          <w:delText>2</w:delText>
        </w:r>
        <w:r w:rsidRPr="00DE4268" w:rsidDel="00323A48">
          <w:delText>．社会主义的根本任务</w:delText>
        </w:r>
      </w:del>
    </w:p>
    <w:p w14:paraId="31FA4171" w14:textId="003E82D6" w:rsidR="001F5AB5" w:rsidRPr="00DE4268" w:rsidDel="00323A48" w:rsidRDefault="001F5AB5" w:rsidP="001F5AB5">
      <w:pPr>
        <w:rPr>
          <w:del w:id="1848" w:author="Windows 用户" w:date="2019-10-03T20:41:00Z"/>
        </w:rPr>
      </w:pPr>
      <w:del w:id="1849" w:author="Windows 用户" w:date="2019-10-03T20:41:00Z">
        <w:r w:rsidRPr="00DE4268" w:rsidDel="00323A48">
          <w:delText xml:space="preserve">　　解放和发展生产力。大力发展科学技术。坚持科学发展。树立创新、协调、绿色、开放、共享的发展理念。</w:delText>
        </w:r>
      </w:del>
    </w:p>
    <w:p w14:paraId="68AD691C" w14:textId="06645D52" w:rsidR="001F5AB5" w:rsidRPr="00DE4268" w:rsidDel="00323A48" w:rsidRDefault="001F5AB5" w:rsidP="001F5AB5">
      <w:pPr>
        <w:rPr>
          <w:del w:id="1850" w:author="Windows 用户" w:date="2019-10-03T20:41:00Z"/>
        </w:rPr>
      </w:pPr>
      <w:del w:id="1851" w:author="Windows 用户" w:date="2019-10-03T20:41:00Z">
        <w:r w:rsidRPr="00DE4268" w:rsidDel="00323A48">
          <w:delText xml:space="preserve">　　</w:delText>
        </w:r>
        <w:r w:rsidRPr="00DE4268" w:rsidDel="00323A48">
          <w:delText>3.</w:delText>
        </w:r>
        <w:r w:rsidRPr="00DE4268" w:rsidDel="00323A48">
          <w:delText>中国特色社会主义的发展战略</w:delText>
        </w:r>
      </w:del>
    </w:p>
    <w:p w14:paraId="5FA647F0" w14:textId="57363EFB" w:rsidR="001F5AB5" w:rsidRPr="00DE4268" w:rsidDel="00323A48" w:rsidRDefault="001F5AB5" w:rsidP="001F5AB5">
      <w:pPr>
        <w:rPr>
          <w:del w:id="1852" w:author="Windows 用户" w:date="2019-10-03T20:41:00Z"/>
        </w:rPr>
      </w:pPr>
      <w:del w:id="1853" w:author="Windows 用户" w:date="2019-10-03T20:41:00Z">
        <w:r w:rsidRPr="00DE4268" w:rsidDel="00323A48">
          <w:delText xml:space="preserve">　　</w:delText>
        </w:r>
        <w:r w:rsidRPr="00DE4268" w:rsidDel="00323A48">
          <w:delText>"</w:delText>
        </w:r>
        <w:r w:rsidRPr="00DE4268" w:rsidDel="00323A48">
          <w:delText>三步走</w:delText>
        </w:r>
        <w:r w:rsidRPr="00DE4268" w:rsidDel="00323A48">
          <w:delText>"</w:delText>
        </w:r>
        <w:r w:rsidRPr="00DE4268" w:rsidDel="00323A48">
          <w:delText>发展战略。</w:delText>
        </w:r>
        <w:r w:rsidRPr="00DE4268" w:rsidDel="00323A48">
          <w:delText>"</w:delText>
        </w:r>
        <w:r w:rsidRPr="00DE4268" w:rsidDel="00323A48">
          <w:delText>四个全面</w:delText>
        </w:r>
        <w:r w:rsidRPr="00DE4268" w:rsidDel="00323A48">
          <w:delText>"</w:delText>
        </w:r>
        <w:r w:rsidRPr="00DE4268" w:rsidDel="00323A48">
          <w:delText>战略布局。全面建成小康社会。实现中华民族伟大复兴的中国梦。</w:delText>
        </w:r>
      </w:del>
    </w:p>
    <w:p w14:paraId="0922AA31" w14:textId="41C87C96" w:rsidR="001F5AB5" w:rsidRPr="00DE4268" w:rsidDel="00323A48" w:rsidRDefault="001F5AB5" w:rsidP="001F5AB5">
      <w:pPr>
        <w:rPr>
          <w:del w:id="1854" w:author="Windows 用户" w:date="2019-10-03T20:41:00Z"/>
        </w:rPr>
      </w:pPr>
      <w:del w:id="1855" w:author="Windows 用户" w:date="2019-10-03T20:41:00Z">
        <w:r w:rsidRPr="00DE4268" w:rsidDel="00323A48">
          <w:delText xml:space="preserve">　　（七）社会主义改革开放理论</w:delText>
        </w:r>
      </w:del>
    </w:p>
    <w:p w14:paraId="11E7D1C6" w14:textId="286B3B79" w:rsidR="001F5AB5" w:rsidRPr="00DE4268" w:rsidDel="00323A48" w:rsidRDefault="001F5AB5" w:rsidP="001F5AB5">
      <w:pPr>
        <w:rPr>
          <w:del w:id="1856" w:author="Windows 用户" w:date="2019-10-03T20:41:00Z"/>
        </w:rPr>
      </w:pPr>
      <w:del w:id="1857" w:author="Windows 用户" w:date="2019-10-03T20:41:00Z">
        <w:r w:rsidRPr="00DE4268" w:rsidDel="00323A48">
          <w:delText xml:space="preserve">　　</w:delText>
        </w:r>
        <w:r w:rsidRPr="00DE4268" w:rsidDel="00323A48">
          <w:delText>1.</w:delText>
        </w:r>
        <w:r w:rsidRPr="00DE4268" w:rsidDel="00323A48">
          <w:delText>改革开放是发展中国特色社会主义的必由之路</w:delText>
        </w:r>
      </w:del>
    </w:p>
    <w:p w14:paraId="056766B6" w14:textId="7941135B" w:rsidR="001F5AB5" w:rsidRPr="00DE4268" w:rsidDel="00323A48" w:rsidRDefault="001F5AB5" w:rsidP="001F5AB5">
      <w:pPr>
        <w:rPr>
          <w:del w:id="1858" w:author="Windows 用户" w:date="2019-10-03T20:41:00Z"/>
        </w:rPr>
      </w:pPr>
      <w:del w:id="1859" w:author="Windows 用户" w:date="2019-10-03T20:41:00Z">
        <w:r w:rsidRPr="00DE4268" w:rsidDel="00323A48">
          <w:delText xml:space="preserve">　　改革开放是决定当代中国命运的关键抉择。改革开放是社会主义制度的自我完善和发展。</w:delText>
        </w:r>
      </w:del>
    </w:p>
    <w:p w14:paraId="6ADBF60F" w14:textId="321432B0" w:rsidR="001F5AB5" w:rsidRPr="00DE4268" w:rsidDel="00323A48" w:rsidRDefault="001F5AB5" w:rsidP="001F5AB5">
      <w:pPr>
        <w:rPr>
          <w:del w:id="1860" w:author="Windows 用户" w:date="2019-10-03T20:41:00Z"/>
        </w:rPr>
      </w:pPr>
      <w:del w:id="1861" w:author="Windows 用户" w:date="2019-10-03T20:41:00Z">
        <w:r w:rsidRPr="00DE4268" w:rsidDel="00323A48">
          <w:delText xml:space="preserve">　　</w:delText>
        </w:r>
        <w:r w:rsidRPr="00DE4268" w:rsidDel="00323A48">
          <w:delText>2</w:delText>
        </w:r>
        <w:r w:rsidRPr="00DE4268" w:rsidDel="00323A48">
          <w:delText>．全面深化改革</w:delText>
        </w:r>
      </w:del>
    </w:p>
    <w:p w14:paraId="137B8228" w14:textId="53F8F737" w:rsidR="001F5AB5" w:rsidRPr="00DE4268" w:rsidDel="00323A48" w:rsidRDefault="001F5AB5" w:rsidP="001F5AB5">
      <w:pPr>
        <w:rPr>
          <w:del w:id="1862" w:author="Windows 用户" w:date="2019-10-03T20:41:00Z"/>
        </w:rPr>
      </w:pPr>
      <w:del w:id="1863" w:author="Windows 用户" w:date="2019-10-03T20:41:00Z">
        <w:r w:rsidRPr="00DE4268" w:rsidDel="00323A48">
          <w:delText xml:space="preserve">　　全面深化改革的总目标。坚持改革的正确方向。推进国家治理体系和治理能力现代化。正确处理全面深化改革的重大关系。</w:delText>
        </w:r>
      </w:del>
    </w:p>
    <w:p w14:paraId="043CF0CE" w14:textId="158B0C86" w:rsidR="001F5AB5" w:rsidRPr="00DE4268" w:rsidDel="00323A48" w:rsidRDefault="001F5AB5" w:rsidP="001F5AB5">
      <w:pPr>
        <w:rPr>
          <w:del w:id="1864" w:author="Windows 用户" w:date="2019-10-03T20:41:00Z"/>
        </w:rPr>
      </w:pPr>
      <w:del w:id="1865" w:author="Windows 用户" w:date="2019-10-03T20:41:00Z">
        <w:r w:rsidRPr="00DE4268" w:rsidDel="00323A48">
          <w:delText xml:space="preserve">　　</w:delText>
        </w:r>
        <w:r w:rsidRPr="00DE4268" w:rsidDel="00323A48">
          <w:delText>3</w:delText>
        </w:r>
        <w:r w:rsidRPr="00DE4268" w:rsidDel="00323A48">
          <w:delText>．扩大对外开放</w:delText>
        </w:r>
      </w:del>
    </w:p>
    <w:p w14:paraId="30EED21F" w14:textId="5D265C80" w:rsidR="001F5AB5" w:rsidRPr="00DE4268" w:rsidDel="00323A48" w:rsidRDefault="001F5AB5" w:rsidP="001F5AB5">
      <w:pPr>
        <w:rPr>
          <w:del w:id="1866" w:author="Windows 用户" w:date="2019-10-03T20:41:00Z"/>
        </w:rPr>
      </w:pPr>
      <w:del w:id="1867" w:author="Windows 用户" w:date="2019-10-03T20:41:00Z">
        <w:r w:rsidRPr="00DE4268" w:rsidDel="00323A48">
          <w:delText xml:space="preserve">　　对外开放是一项基本国策。实施互利共赢的开放战略。全面提高对外开放水平。</w:delText>
        </w:r>
      </w:del>
    </w:p>
    <w:p w14:paraId="54FFCD72" w14:textId="50055EA1" w:rsidR="001F5AB5" w:rsidRPr="00DE4268" w:rsidDel="00323A48" w:rsidRDefault="001F5AB5" w:rsidP="001F5AB5">
      <w:pPr>
        <w:rPr>
          <w:del w:id="1868" w:author="Windows 用户" w:date="2019-10-03T20:41:00Z"/>
        </w:rPr>
      </w:pPr>
      <w:del w:id="1869" w:author="Windows 用户" w:date="2019-10-03T20:41:00Z">
        <w:r w:rsidRPr="00DE4268" w:rsidDel="00323A48">
          <w:delText xml:space="preserve">　　（八）建设中国特色社会主义总布局</w:delText>
        </w:r>
      </w:del>
    </w:p>
    <w:p w14:paraId="7479749D" w14:textId="3BC6BBF3" w:rsidR="001F5AB5" w:rsidRPr="00DE4268" w:rsidDel="00323A48" w:rsidRDefault="001F5AB5" w:rsidP="001F5AB5">
      <w:pPr>
        <w:rPr>
          <w:del w:id="1870" w:author="Windows 用户" w:date="2019-10-03T20:41:00Z"/>
        </w:rPr>
      </w:pPr>
      <w:del w:id="1871" w:author="Windows 用户" w:date="2019-10-03T20:41:00Z">
        <w:r w:rsidRPr="00DE4268" w:rsidDel="00323A48">
          <w:delText xml:space="preserve">　　</w:delText>
        </w:r>
        <w:r w:rsidRPr="00DE4268" w:rsidDel="00323A48">
          <w:delText>1.</w:delText>
        </w:r>
        <w:r w:rsidRPr="00DE4268" w:rsidDel="00323A48">
          <w:delText>建设中国特色社会主义经济</w:delText>
        </w:r>
      </w:del>
    </w:p>
    <w:p w14:paraId="727BA1F2" w14:textId="2A44AB80" w:rsidR="001F5AB5" w:rsidRPr="00DE4268" w:rsidDel="00323A48" w:rsidRDefault="001F5AB5" w:rsidP="001F5AB5">
      <w:pPr>
        <w:rPr>
          <w:del w:id="1872" w:author="Windows 用户" w:date="2019-10-03T20:41:00Z"/>
        </w:rPr>
      </w:pPr>
      <w:del w:id="1873" w:author="Windows 用户" w:date="2019-10-03T20:41:00Z">
        <w:r w:rsidRPr="00DE4268" w:rsidDel="00323A48">
          <w:delText xml:space="preserve">　　社会主义市场经济理论和经济体制改革。社会主义初级阶段的基本经济制度。社会主义初级阶段的分配制度。适应、把握、引领经济发展新常态。</w:delText>
        </w:r>
      </w:del>
    </w:p>
    <w:p w14:paraId="0C00A4F2" w14:textId="3E2ACFB6" w:rsidR="001F5AB5" w:rsidRPr="00DE4268" w:rsidDel="00323A48" w:rsidRDefault="001F5AB5" w:rsidP="001F5AB5">
      <w:pPr>
        <w:rPr>
          <w:del w:id="1874" w:author="Windows 用户" w:date="2019-10-03T20:41:00Z"/>
        </w:rPr>
      </w:pPr>
      <w:del w:id="1875" w:author="Windows 用户" w:date="2019-10-03T20:41:00Z">
        <w:r w:rsidRPr="00DE4268" w:rsidDel="00323A48">
          <w:delText xml:space="preserve">　　</w:delText>
        </w:r>
        <w:r w:rsidRPr="00DE4268" w:rsidDel="00323A48">
          <w:delText>2.</w:delText>
        </w:r>
        <w:r w:rsidRPr="00DE4268" w:rsidDel="00323A48">
          <w:delText>建设中国特色社会主义政治</w:delText>
        </w:r>
      </w:del>
    </w:p>
    <w:p w14:paraId="0FC49E46" w14:textId="45E8B40B" w:rsidR="001F5AB5" w:rsidRPr="00DE4268" w:rsidDel="00323A48" w:rsidRDefault="001F5AB5" w:rsidP="001F5AB5">
      <w:pPr>
        <w:rPr>
          <w:del w:id="1876" w:author="Windows 用户" w:date="2019-10-03T20:41:00Z"/>
        </w:rPr>
      </w:pPr>
      <w:del w:id="1877" w:author="Windows 用户" w:date="2019-10-03T20:41:00Z">
        <w:r w:rsidRPr="00DE4268" w:rsidDel="00323A48">
          <w:delText xml:space="preserve">　　坚持走中国特色社会主义政治发展道路。发展社会主义民主。全面依法治国。推进政治体制改革。</w:delText>
        </w:r>
      </w:del>
    </w:p>
    <w:p w14:paraId="04F8AC6A" w14:textId="54CE3FF5" w:rsidR="001F5AB5" w:rsidRPr="00DE4268" w:rsidDel="00323A48" w:rsidRDefault="001F5AB5" w:rsidP="001F5AB5">
      <w:pPr>
        <w:rPr>
          <w:del w:id="1878" w:author="Windows 用户" w:date="2019-10-03T20:41:00Z"/>
        </w:rPr>
      </w:pPr>
      <w:del w:id="1879" w:author="Windows 用户" w:date="2019-10-03T20:41:00Z">
        <w:r w:rsidRPr="00DE4268" w:rsidDel="00323A48">
          <w:delText xml:space="preserve">　　</w:delText>
        </w:r>
        <w:r w:rsidRPr="00DE4268" w:rsidDel="00323A48">
          <w:delText>3.</w:delText>
        </w:r>
        <w:r w:rsidRPr="00DE4268" w:rsidDel="00323A48">
          <w:delText>建设中国特色社会主义文化</w:delText>
        </w:r>
      </w:del>
    </w:p>
    <w:p w14:paraId="52FB0ED6" w14:textId="365F5058" w:rsidR="001F5AB5" w:rsidRPr="00DE4268" w:rsidDel="00323A48" w:rsidRDefault="001F5AB5" w:rsidP="001F5AB5">
      <w:pPr>
        <w:rPr>
          <w:del w:id="1880" w:author="Windows 用户" w:date="2019-10-03T20:41:00Z"/>
        </w:rPr>
      </w:pPr>
      <w:del w:id="1881" w:author="Windows 用户" w:date="2019-10-03T20:41:00Z">
        <w:r w:rsidRPr="00DE4268" w:rsidDel="00323A48">
          <w:delText xml:space="preserve">　　坚持走中国特色社会主义文化发展道路。坚守社会主义核心价值体系和核心价值观。建设社会主义文化强国。</w:delText>
        </w:r>
      </w:del>
    </w:p>
    <w:p w14:paraId="047507A8" w14:textId="29984769" w:rsidR="001F5AB5" w:rsidRPr="00DE4268" w:rsidDel="00323A48" w:rsidRDefault="001F5AB5" w:rsidP="001F5AB5">
      <w:pPr>
        <w:rPr>
          <w:del w:id="1882" w:author="Windows 用户" w:date="2019-10-03T20:41:00Z"/>
        </w:rPr>
      </w:pPr>
      <w:del w:id="1883" w:author="Windows 用户" w:date="2019-10-03T20:41:00Z">
        <w:r w:rsidRPr="00DE4268" w:rsidDel="00323A48">
          <w:delText xml:space="preserve">　　</w:delText>
        </w:r>
        <w:r w:rsidRPr="00DE4268" w:rsidDel="00323A48">
          <w:delText>4.</w:delText>
        </w:r>
        <w:r w:rsidRPr="00DE4268" w:rsidDel="00323A48">
          <w:delText>建设社会主义和谐社会</w:delText>
        </w:r>
      </w:del>
    </w:p>
    <w:p w14:paraId="18B35854" w14:textId="3C287946" w:rsidR="001F5AB5" w:rsidRPr="00DE4268" w:rsidDel="00323A48" w:rsidRDefault="001F5AB5" w:rsidP="001F5AB5">
      <w:pPr>
        <w:rPr>
          <w:del w:id="1884" w:author="Windows 用户" w:date="2019-10-03T20:41:00Z"/>
        </w:rPr>
      </w:pPr>
      <w:del w:id="1885" w:author="Windows 用户" w:date="2019-10-03T20:41:00Z">
        <w:r w:rsidRPr="00DE4268" w:rsidDel="00323A48">
          <w:delText xml:space="preserve">　　社会和谐是中国特色社会主义的本质属性。保障和改善民生。创新社会治理体制。</w:delText>
        </w:r>
      </w:del>
    </w:p>
    <w:p w14:paraId="33504D02" w14:textId="7863543A" w:rsidR="001F5AB5" w:rsidRPr="00DE4268" w:rsidDel="00323A48" w:rsidRDefault="001F5AB5" w:rsidP="001F5AB5">
      <w:pPr>
        <w:rPr>
          <w:del w:id="1886" w:author="Windows 用户" w:date="2019-10-03T20:41:00Z"/>
        </w:rPr>
      </w:pPr>
      <w:del w:id="1887" w:author="Windows 用户" w:date="2019-10-03T20:41:00Z">
        <w:r w:rsidRPr="00DE4268" w:rsidDel="00323A48">
          <w:delText xml:space="preserve">　　</w:delText>
        </w:r>
        <w:r w:rsidRPr="00DE4268" w:rsidDel="00323A48">
          <w:delText>5.</w:delText>
        </w:r>
        <w:r w:rsidRPr="00DE4268" w:rsidDel="00323A48">
          <w:delText>建设社会主义生态文明</w:delText>
        </w:r>
      </w:del>
    </w:p>
    <w:p w14:paraId="2AA70BF0" w14:textId="43BA6C72" w:rsidR="001F5AB5" w:rsidRPr="00DE4268" w:rsidDel="00323A48" w:rsidRDefault="001F5AB5" w:rsidP="001F5AB5">
      <w:pPr>
        <w:rPr>
          <w:del w:id="1888" w:author="Windows 用户" w:date="2019-10-03T20:41:00Z"/>
        </w:rPr>
      </w:pPr>
      <w:del w:id="1889" w:author="Windows 用户" w:date="2019-10-03T20:41:00Z">
        <w:r w:rsidRPr="00DE4268" w:rsidDel="00323A48">
          <w:delText xml:space="preserve">　　树立社会主义生态文明新理念。坚持节约资源和保护环境的基本国策。完善生态文明制度体系。</w:delText>
        </w:r>
      </w:del>
    </w:p>
    <w:p w14:paraId="6581B13B" w14:textId="492972AF" w:rsidR="001F5AB5" w:rsidRPr="00DE4268" w:rsidDel="00323A48" w:rsidRDefault="001F5AB5" w:rsidP="001F5AB5">
      <w:pPr>
        <w:rPr>
          <w:del w:id="1890" w:author="Windows 用户" w:date="2019-10-03T20:41:00Z"/>
        </w:rPr>
      </w:pPr>
      <w:del w:id="1891" w:author="Windows 用户" w:date="2019-10-03T20:41:00Z">
        <w:r w:rsidRPr="00DE4268" w:rsidDel="00323A48">
          <w:delText xml:space="preserve">　　（九）实现祖国完全统一的理论</w:delText>
        </w:r>
      </w:del>
    </w:p>
    <w:p w14:paraId="3B79035E" w14:textId="2653D95D" w:rsidR="001F5AB5" w:rsidRPr="00DE4268" w:rsidDel="00323A48" w:rsidRDefault="001F5AB5" w:rsidP="001F5AB5">
      <w:pPr>
        <w:rPr>
          <w:del w:id="1892" w:author="Windows 用户" w:date="2019-10-03T20:41:00Z"/>
        </w:rPr>
      </w:pPr>
      <w:del w:id="1893" w:author="Windows 用户" w:date="2019-10-03T20:41:00Z">
        <w:r w:rsidRPr="00DE4268" w:rsidDel="00323A48">
          <w:delText xml:space="preserve">　　</w:delText>
        </w:r>
        <w:r w:rsidRPr="00DE4268" w:rsidDel="00323A48">
          <w:delText>1</w:delText>
        </w:r>
        <w:r w:rsidRPr="00DE4268" w:rsidDel="00323A48">
          <w:delText>．实现祖国完全统一是中华民族的根本利益</w:delText>
        </w:r>
      </w:del>
    </w:p>
    <w:p w14:paraId="2C830C4F" w14:textId="5102D15A" w:rsidR="001F5AB5" w:rsidRPr="00DE4268" w:rsidDel="00323A48" w:rsidRDefault="001F5AB5" w:rsidP="001F5AB5">
      <w:pPr>
        <w:rPr>
          <w:del w:id="1894" w:author="Windows 用户" w:date="2019-10-03T20:41:00Z"/>
        </w:rPr>
      </w:pPr>
      <w:del w:id="1895" w:author="Windows 用户" w:date="2019-10-03T20:41:00Z">
        <w:r w:rsidRPr="00DE4268" w:rsidDel="00323A48">
          <w:delText xml:space="preserve">　　维护国家统一是中华民族的优良传统。实现祖国完全统一是中华民族伟大复兴的历史任务。实现祖国完全统一是中国人民不可动摇的坚强意志。</w:delText>
        </w:r>
      </w:del>
    </w:p>
    <w:p w14:paraId="3A7C0067" w14:textId="57C64F7B" w:rsidR="001F5AB5" w:rsidRPr="00DE4268" w:rsidDel="00323A48" w:rsidRDefault="001F5AB5" w:rsidP="001F5AB5">
      <w:pPr>
        <w:rPr>
          <w:del w:id="1896" w:author="Windows 用户" w:date="2019-10-03T20:41:00Z"/>
        </w:rPr>
      </w:pPr>
      <w:del w:id="1897" w:author="Windows 用户" w:date="2019-10-03T20:41:00Z">
        <w:r w:rsidRPr="00DE4268" w:rsidDel="00323A48">
          <w:delText xml:space="preserve">　　</w:delText>
        </w:r>
        <w:r w:rsidRPr="00DE4268" w:rsidDel="00323A48">
          <w:delText>2</w:delText>
        </w:r>
        <w:r w:rsidRPr="00DE4268" w:rsidDel="00323A48">
          <w:delText>．</w:delText>
        </w:r>
        <w:r w:rsidRPr="00DE4268" w:rsidDel="00323A48">
          <w:delText>"</w:delText>
        </w:r>
        <w:r w:rsidRPr="00DE4268" w:rsidDel="00323A48">
          <w:delText>和平统一、一国两制</w:delText>
        </w:r>
        <w:r w:rsidRPr="00DE4268" w:rsidDel="00323A48">
          <w:delText>"</w:delText>
        </w:r>
        <w:r w:rsidRPr="00DE4268" w:rsidDel="00323A48">
          <w:delText>的科学构想及其实践</w:delText>
        </w:r>
      </w:del>
    </w:p>
    <w:p w14:paraId="422830C1" w14:textId="137BD186" w:rsidR="001F5AB5" w:rsidRPr="00DE4268" w:rsidDel="00323A48" w:rsidRDefault="001F5AB5" w:rsidP="001F5AB5">
      <w:pPr>
        <w:rPr>
          <w:del w:id="1898" w:author="Windows 用户" w:date="2019-10-03T20:41:00Z"/>
        </w:rPr>
      </w:pPr>
      <w:del w:id="1899" w:author="Windows 用户" w:date="2019-10-03T20:41:00Z">
        <w:r w:rsidRPr="00DE4268" w:rsidDel="00323A48">
          <w:delText xml:space="preserve">　　</w:delText>
        </w:r>
        <w:r w:rsidRPr="00DE4268" w:rsidDel="00323A48">
          <w:delText>"</w:delText>
        </w:r>
        <w:r w:rsidRPr="00DE4268" w:rsidDel="00323A48">
          <w:delText>和平统一、一国两制</w:delText>
        </w:r>
        <w:r w:rsidRPr="00DE4268" w:rsidDel="00323A48">
          <w:delText>"</w:delText>
        </w:r>
        <w:r w:rsidRPr="00DE4268" w:rsidDel="00323A48">
          <w:delText>构想的形成和发展。</w:delText>
        </w:r>
        <w:r w:rsidRPr="00DE4268" w:rsidDel="00323A48">
          <w:delText>"</w:delText>
        </w:r>
        <w:r w:rsidRPr="00DE4268" w:rsidDel="00323A48">
          <w:delText>和平统一、一国两制</w:delText>
        </w:r>
        <w:r w:rsidRPr="00DE4268" w:rsidDel="00323A48">
          <w:delText>"</w:delText>
        </w:r>
        <w:r w:rsidRPr="00DE4268" w:rsidDel="00323A48">
          <w:delText>构想的基本内容和重要意义。</w:delText>
        </w:r>
        <w:r w:rsidRPr="00DE4268" w:rsidDel="00323A48">
          <w:delText>"</w:delText>
        </w:r>
        <w:r w:rsidRPr="00DE4268" w:rsidDel="00323A48">
          <w:delText>一国两制</w:delText>
        </w:r>
        <w:r w:rsidRPr="00DE4268" w:rsidDel="00323A48">
          <w:delText>"</w:delText>
        </w:r>
        <w:r w:rsidRPr="00DE4268" w:rsidDel="00323A48">
          <w:delText>构想在香港、澳门的成功实践。新形势下对台湾工作方针。</w:delText>
        </w:r>
      </w:del>
    </w:p>
    <w:p w14:paraId="1AE344F1" w14:textId="797A9BC6" w:rsidR="001F5AB5" w:rsidRPr="00DE4268" w:rsidDel="00323A48" w:rsidRDefault="001F5AB5" w:rsidP="001F5AB5">
      <w:pPr>
        <w:rPr>
          <w:del w:id="1900" w:author="Windows 用户" w:date="2019-10-03T20:41:00Z"/>
        </w:rPr>
      </w:pPr>
      <w:del w:id="1901" w:author="Windows 用户" w:date="2019-10-03T20:41:00Z">
        <w:r w:rsidRPr="00DE4268" w:rsidDel="00323A48">
          <w:delText xml:space="preserve">　　（十）中国特色社会主义外交和国际战略</w:delText>
        </w:r>
      </w:del>
    </w:p>
    <w:p w14:paraId="1BD88973" w14:textId="69E3C449" w:rsidR="001F5AB5" w:rsidRPr="00DE4268" w:rsidDel="00323A48" w:rsidRDefault="001F5AB5" w:rsidP="001F5AB5">
      <w:pPr>
        <w:rPr>
          <w:del w:id="1902" w:author="Windows 用户" w:date="2019-10-03T20:41:00Z"/>
        </w:rPr>
      </w:pPr>
      <w:del w:id="1903" w:author="Windows 用户" w:date="2019-10-03T20:41:00Z">
        <w:r w:rsidRPr="00DE4268" w:rsidDel="00323A48">
          <w:delText xml:space="preserve">　　</w:delText>
        </w:r>
        <w:r w:rsidRPr="00DE4268" w:rsidDel="00323A48">
          <w:delText>1.</w:delText>
        </w:r>
        <w:r w:rsidRPr="00DE4268" w:rsidDel="00323A48">
          <w:delText>外交和国际战略理论的形成依据</w:delText>
        </w:r>
      </w:del>
    </w:p>
    <w:p w14:paraId="5D1DC795" w14:textId="067CB079" w:rsidR="001F5AB5" w:rsidRPr="00DE4268" w:rsidDel="00323A48" w:rsidRDefault="001F5AB5" w:rsidP="001F5AB5">
      <w:pPr>
        <w:rPr>
          <w:del w:id="1904" w:author="Windows 用户" w:date="2019-10-03T20:41:00Z"/>
        </w:rPr>
      </w:pPr>
      <w:del w:id="1905" w:author="Windows 用户" w:date="2019-10-03T20:41:00Z">
        <w:r w:rsidRPr="00DE4268" w:rsidDel="00323A48">
          <w:delText xml:space="preserve">　　和平与发展是当今时代的主题。世界多极化和经济全球化趋势在曲折中发展。抓住和用好重要战略机遇期。</w:delText>
        </w:r>
      </w:del>
    </w:p>
    <w:p w14:paraId="5A7E91EB" w14:textId="62364512" w:rsidR="001F5AB5" w:rsidRPr="00DE4268" w:rsidDel="00323A48" w:rsidRDefault="001F5AB5" w:rsidP="001F5AB5">
      <w:pPr>
        <w:rPr>
          <w:del w:id="1906" w:author="Windows 用户" w:date="2019-10-03T20:41:00Z"/>
        </w:rPr>
      </w:pPr>
      <w:del w:id="1907" w:author="Windows 用户" w:date="2019-10-03T20:41:00Z">
        <w:r w:rsidRPr="00DE4268" w:rsidDel="00323A48">
          <w:delText xml:space="preserve">　　</w:delText>
        </w:r>
        <w:r w:rsidRPr="00DE4268" w:rsidDel="00323A48">
          <w:delText>2.</w:delText>
        </w:r>
        <w:r w:rsidRPr="00DE4268" w:rsidDel="00323A48">
          <w:delText>坚持走和平发展道路</w:delText>
        </w:r>
      </w:del>
    </w:p>
    <w:p w14:paraId="44B0C8B3" w14:textId="6B40D3EE" w:rsidR="001F5AB5" w:rsidRPr="00DE4268" w:rsidDel="00323A48" w:rsidRDefault="001F5AB5" w:rsidP="001F5AB5">
      <w:pPr>
        <w:rPr>
          <w:del w:id="1908" w:author="Windows 用户" w:date="2019-10-03T20:41:00Z"/>
        </w:rPr>
      </w:pPr>
      <w:del w:id="1909" w:author="Windows 用户" w:date="2019-10-03T20:41:00Z">
        <w:r w:rsidRPr="00DE4268" w:rsidDel="00323A48">
          <w:delText xml:space="preserve">　　和平发展道路的根据和重要意义。坚持独立自主和平外交政策。推动建立以合作共赢为核心的新型国际关系。</w:delText>
        </w:r>
      </w:del>
    </w:p>
    <w:p w14:paraId="4D105D2F" w14:textId="2EC351B9" w:rsidR="001F5AB5" w:rsidRPr="00DE4268" w:rsidDel="00323A48" w:rsidRDefault="001F5AB5" w:rsidP="001F5AB5">
      <w:pPr>
        <w:rPr>
          <w:del w:id="1910" w:author="Windows 用户" w:date="2019-10-03T20:41:00Z"/>
        </w:rPr>
      </w:pPr>
      <w:del w:id="1911" w:author="Windows 用户" w:date="2019-10-03T20:41:00Z">
        <w:r w:rsidRPr="00DE4268" w:rsidDel="00323A48">
          <w:delText xml:space="preserve">　　（十一）建设中国特色社会主义的根本目的和依靠力量理论</w:delText>
        </w:r>
      </w:del>
    </w:p>
    <w:p w14:paraId="07D3ABF8" w14:textId="6B199FD5" w:rsidR="001F5AB5" w:rsidRPr="00DE4268" w:rsidDel="00323A48" w:rsidRDefault="001F5AB5" w:rsidP="001F5AB5">
      <w:pPr>
        <w:rPr>
          <w:del w:id="1912" w:author="Windows 用户" w:date="2019-10-03T20:41:00Z"/>
        </w:rPr>
      </w:pPr>
      <w:del w:id="1913" w:author="Windows 用户" w:date="2019-10-03T20:41:00Z">
        <w:r w:rsidRPr="00DE4268" w:rsidDel="00323A48">
          <w:delText xml:space="preserve">　　</w:delText>
        </w:r>
        <w:r w:rsidRPr="00DE4268" w:rsidDel="00323A48">
          <w:delText>1.</w:delText>
        </w:r>
        <w:r w:rsidRPr="00DE4268" w:rsidDel="00323A48">
          <w:delText>建设中国特色社会主义的根本目的</w:delText>
        </w:r>
      </w:del>
    </w:p>
    <w:p w14:paraId="5E78FF0A" w14:textId="45451991" w:rsidR="001F5AB5" w:rsidRPr="00DE4268" w:rsidDel="00323A48" w:rsidRDefault="001F5AB5" w:rsidP="001F5AB5">
      <w:pPr>
        <w:rPr>
          <w:del w:id="1914" w:author="Windows 用户" w:date="2019-10-03T20:41:00Z"/>
        </w:rPr>
      </w:pPr>
      <w:del w:id="1915" w:author="Windows 用户" w:date="2019-10-03T20:41:00Z">
        <w:r w:rsidRPr="00DE4268" w:rsidDel="00323A48">
          <w:delText xml:space="preserve">　　一切为了人民。实现共同富裕。坚持经济社会发展与人的全面发展的统一。</w:delText>
        </w:r>
      </w:del>
    </w:p>
    <w:p w14:paraId="62DD1A71" w14:textId="22B1D61C" w:rsidR="001F5AB5" w:rsidRPr="00DE4268" w:rsidDel="00323A48" w:rsidRDefault="001F5AB5" w:rsidP="001F5AB5">
      <w:pPr>
        <w:rPr>
          <w:del w:id="1916" w:author="Windows 用户" w:date="2019-10-03T20:41:00Z"/>
        </w:rPr>
      </w:pPr>
      <w:del w:id="1917" w:author="Windows 用户" w:date="2019-10-03T20:41:00Z">
        <w:r w:rsidRPr="00DE4268" w:rsidDel="00323A48">
          <w:delText xml:space="preserve">　　</w:delText>
        </w:r>
        <w:r w:rsidRPr="00DE4268" w:rsidDel="00323A48">
          <w:delText>2.</w:delText>
        </w:r>
        <w:r w:rsidRPr="00DE4268" w:rsidDel="00323A48">
          <w:delText>中国特色社会主义建设的依靠力量。</w:delText>
        </w:r>
      </w:del>
    </w:p>
    <w:p w14:paraId="574C4BE6" w14:textId="3FCE1246" w:rsidR="001F5AB5" w:rsidRPr="00DE4268" w:rsidDel="00323A48" w:rsidRDefault="001F5AB5" w:rsidP="001F5AB5">
      <w:pPr>
        <w:rPr>
          <w:del w:id="1918" w:author="Windows 用户" w:date="2019-10-03T20:41:00Z"/>
        </w:rPr>
      </w:pPr>
      <w:del w:id="1919" w:author="Windows 用户" w:date="2019-10-03T20:41:00Z">
        <w:r w:rsidRPr="00DE4268" w:rsidDel="00323A48">
          <w:delText xml:space="preserve">　　工人、农民和知识分子是建设中国特色社会主义事业的根本力量。新的社会阶层是中国特色社会主义事业的建设者。巩固和发展全国各族人民的大团结。</w:delText>
        </w:r>
      </w:del>
    </w:p>
    <w:p w14:paraId="25089125" w14:textId="3B6F6CD3" w:rsidR="001F5AB5" w:rsidRPr="00DE4268" w:rsidDel="00323A48" w:rsidRDefault="001F5AB5" w:rsidP="001F5AB5">
      <w:pPr>
        <w:rPr>
          <w:del w:id="1920" w:author="Windows 用户" w:date="2019-10-03T20:41:00Z"/>
        </w:rPr>
      </w:pPr>
      <w:del w:id="1921" w:author="Windows 用户" w:date="2019-10-03T20:41:00Z">
        <w:r w:rsidRPr="00DE4268" w:rsidDel="00323A48">
          <w:delText xml:space="preserve">　　</w:delText>
        </w:r>
        <w:r w:rsidRPr="00DE4268" w:rsidDel="00323A48">
          <w:delText>3.</w:delText>
        </w:r>
        <w:r w:rsidRPr="00DE4268" w:rsidDel="00323A48">
          <w:delText>巩固和发展爱国统一战线</w:delText>
        </w:r>
      </w:del>
    </w:p>
    <w:p w14:paraId="54B50312" w14:textId="146921CB" w:rsidR="001F5AB5" w:rsidRPr="00DE4268" w:rsidDel="00323A48" w:rsidRDefault="001F5AB5" w:rsidP="001F5AB5">
      <w:pPr>
        <w:rPr>
          <w:del w:id="1922" w:author="Windows 用户" w:date="2019-10-03T20:41:00Z"/>
        </w:rPr>
      </w:pPr>
      <w:del w:id="1923" w:author="Windows 用户" w:date="2019-10-03T20:41:00Z">
        <w:r w:rsidRPr="00DE4268" w:rsidDel="00323A48">
          <w:delText xml:space="preserve">　　新时期爱国统一战线的内容和基本任务。加强党对统一战线的领导。全面贯彻党的民族宗教政策。</w:delText>
        </w:r>
      </w:del>
    </w:p>
    <w:p w14:paraId="3F43A015" w14:textId="6354AD23" w:rsidR="001F5AB5" w:rsidRPr="00DE4268" w:rsidDel="00323A48" w:rsidRDefault="001F5AB5" w:rsidP="001F5AB5">
      <w:pPr>
        <w:rPr>
          <w:del w:id="1924" w:author="Windows 用户" w:date="2019-10-03T20:41:00Z"/>
        </w:rPr>
      </w:pPr>
      <w:del w:id="1925" w:author="Windows 用户" w:date="2019-10-03T20:41:00Z">
        <w:r w:rsidRPr="00DE4268" w:rsidDel="00323A48">
          <w:delText xml:space="preserve">　　</w:delText>
        </w:r>
        <w:r w:rsidRPr="00DE4268" w:rsidDel="00323A48">
          <w:delText>4.</w:delText>
        </w:r>
        <w:r w:rsidRPr="00DE4268" w:rsidDel="00323A48">
          <w:delText>建设巩固国防和强大军队</w:delText>
        </w:r>
      </w:del>
    </w:p>
    <w:p w14:paraId="2061179A" w14:textId="3611EAE6" w:rsidR="001F5AB5" w:rsidRPr="00DE4268" w:rsidDel="00323A48" w:rsidRDefault="001F5AB5" w:rsidP="001F5AB5">
      <w:pPr>
        <w:rPr>
          <w:del w:id="1926" w:author="Windows 用户" w:date="2019-10-03T20:41:00Z"/>
        </w:rPr>
      </w:pPr>
      <w:del w:id="1927" w:author="Windows 用户" w:date="2019-10-03T20:41:00Z">
        <w:r w:rsidRPr="00DE4268" w:rsidDel="00323A48">
          <w:delText xml:space="preserve">　　巩固国防和强大军队是国家安全的重要保障。建设一支听党指挥能打胜仗作风优良的人民军队。构建中国特色现代军事力量体系。推动军民融合深度发展。</w:delText>
        </w:r>
      </w:del>
    </w:p>
    <w:p w14:paraId="47D33DD8" w14:textId="42425C9A" w:rsidR="001F5AB5" w:rsidRPr="00DE4268" w:rsidDel="00323A48" w:rsidRDefault="001F5AB5" w:rsidP="001F5AB5">
      <w:pPr>
        <w:rPr>
          <w:del w:id="1928" w:author="Windows 用户" w:date="2019-10-03T20:41:00Z"/>
        </w:rPr>
      </w:pPr>
      <w:del w:id="1929" w:author="Windows 用户" w:date="2019-10-03T20:41:00Z">
        <w:r w:rsidRPr="00DE4268" w:rsidDel="00323A48">
          <w:delText xml:space="preserve">　　（十二）中国特色社会主义领导核心理论</w:delText>
        </w:r>
      </w:del>
    </w:p>
    <w:p w14:paraId="0DF86B94" w14:textId="71EC1527" w:rsidR="001F5AB5" w:rsidRPr="00DE4268" w:rsidDel="00323A48" w:rsidRDefault="001F5AB5" w:rsidP="001F5AB5">
      <w:pPr>
        <w:rPr>
          <w:del w:id="1930" w:author="Windows 用户" w:date="2019-10-03T20:41:00Z"/>
        </w:rPr>
      </w:pPr>
      <w:del w:id="1931" w:author="Windows 用户" w:date="2019-10-03T20:41:00Z">
        <w:r w:rsidRPr="00DE4268" w:rsidDel="00323A48">
          <w:delText xml:space="preserve">　　</w:delText>
        </w:r>
        <w:r w:rsidRPr="00DE4268" w:rsidDel="00323A48">
          <w:delText>1</w:delText>
        </w:r>
        <w:r w:rsidRPr="00DE4268" w:rsidDel="00323A48">
          <w:delText>．党的领导是社会主义现代化建设的根本保证</w:delText>
        </w:r>
      </w:del>
    </w:p>
    <w:p w14:paraId="0E43B3A8" w14:textId="23A21D20" w:rsidR="001F5AB5" w:rsidRPr="00DE4268" w:rsidDel="00323A48" w:rsidRDefault="001F5AB5" w:rsidP="001F5AB5">
      <w:pPr>
        <w:rPr>
          <w:del w:id="1932" w:author="Windows 用户" w:date="2019-10-03T20:41:00Z"/>
        </w:rPr>
      </w:pPr>
      <w:del w:id="1933" w:author="Windows 用户" w:date="2019-10-03T20:41:00Z">
        <w:r w:rsidRPr="00DE4268" w:rsidDel="00323A48">
          <w:delText xml:space="preserve">　　中国共产党的性质和宗旨。中国共产党的执政地位是历史和人民的选择。坚持党的领导必须改善党的领导。</w:delText>
        </w:r>
      </w:del>
    </w:p>
    <w:p w14:paraId="564FF1EC" w14:textId="4520A809" w:rsidR="001F5AB5" w:rsidRPr="00DE4268" w:rsidDel="00323A48" w:rsidRDefault="001F5AB5" w:rsidP="001F5AB5">
      <w:pPr>
        <w:rPr>
          <w:del w:id="1934" w:author="Windows 用户" w:date="2019-10-03T20:41:00Z"/>
        </w:rPr>
      </w:pPr>
      <w:del w:id="1935" w:author="Windows 用户" w:date="2019-10-03T20:41:00Z">
        <w:r w:rsidRPr="00DE4268" w:rsidDel="00323A48">
          <w:delText xml:space="preserve">　　</w:delText>
        </w:r>
        <w:r w:rsidRPr="00DE4268" w:rsidDel="00323A48">
          <w:delText>2</w:delText>
        </w:r>
        <w:r w:rsidRPr="00DE4268" w:rsidDel="00323A48">
          <w:delText>．全面提高党的建设科学文化水平</w:delText>
        </w:r>
      </w:del>
    </w:p>
    <w:p w14:paraId="5400C5EC" w14:textId="44C81ABC" w:rsidR="001F5AB5" w:rsidRPr="00DE4268" w:rsidDel="00323A48" w:rsidRDefault="001F5AB5" w:rsidP="001F5AB5">
      <w:pPr>
        <w:rPr>
          <w:del w:id="1936" w:author="Windows 用户" w:date="2019-10-03T20:41:00Z"/>
        </w:rPr>
      </w:pPr>
      <w:del w:id="1937" w:author="Windows 用户" w:date="2019-10-03T20:41:00Z">
        <w:r w:rsidRPr="00DE4268" w:rsidDel="00323A48">
          <w:delText xml:space="preserve">　　以改革创新精神全面推进党的建设新的伟大工程。加强党的执政能力建设。加强党的先进性和纯洁性建设。</w:delText>
        </w:r>
      </w:del>
    </w:p>
    <w:p w14:paraId="3CB5CABF" w14:textId="00644CA3" w:rsidR="001F5AB5" w:rsidRPr="00DE4268" w:rsidDel="00323A48" w:rsidRDefault="001F5AB5" w:rsidP="001F5AB5">
      <w:pPr>
        <w:rPr>
          <w:del w:id="1938" w:author="Windows 用户" w:date="2019-10-03T20:41:00Z"/>
        </w:rPr>
      </w:pPr>
      <w:del w:id="1939" w:author="Windows 用户" w:date="2019-10-03T20:41:00Z">
        <w:r w:rsidRPr="00DE4268" w:rsidDel="00323A48">
          <w:delText xml:space="preserve">　　</w:delText>
        </w:r>
        <w:r w:rsidRPr="00DE4268" w:rsidDel="00323A48">
          <w:delText>3.</w:delText>
        </w:r>
        <w:r w:rsidRPr="00DE4268" w:rsidDel="00323A48">
          <w:delText>全面从严治党</w:delText>
        </w:r>
      </w:del>
    </w:p>
    <w:p w14:paraId="252FDD53" w14:textId="0A6D7666" w:rsidR="001F5AB5" w:rsidRPr="00DE4268" w:rsidDel="00323A48" w:rsidRDefault="001F5AB5" w:rsidP="001F5AB5">
      <w:pPr>
        <w:rPr>
          <w:del w:id="1940" w:author="Windows 用户" w:date="2019-10-03T20:41:00Z"/>
        </w:rPr>
      </w:pPr>
      <w:del w:id="1941" w:author="Windows 用户" w:date="2019-10-03T20:41:00Z">
        <w:r w:rsidRPr="00DE4268" w:rsidDel="00323A48">
          <w:delText xml:space="preserve">　　坚持党要管党从严治党。坚持思想建设党与制度治党相结合。加强组织、纪律和作风建设。加强党</w:delText>
        </w:r>
      </w:del>
    </w:p>
    <w:p w14:paraId="384A8E1F" w14:textId="263EFF85" w:rsidR="001F5AB5" w:rsidRPr="00DE4268" w:rsidDel="00323A48" w:rsidRDefault="001F5AB5" w:rsidP="001F5AB5">
      <w:pPr>
        <w:rPr>
          <w:del w:id="1942" w:author="Windows 用户" w:date="2019-10-03T20:41:00Z"/>
        </w:rPr>
      </w:pPr>
      <w:del w:id="1943" w:author="Windows 用户" w:date="2019-10-03T20:41:00Z">
        <w:r w:rsidRPr="00DE4268" w:rsidDel="00323A48">
          <w:delText xml:space="preserve">　　风廉政建设和反腐败斗争。</w:delText>
        </w:r>
      </w:del>
    </w:p>
    <w:p w14:paraId="1F3B145B" w14:textId="1AC438FA" w:rsidR="001F5AB5" w:rsidDel="00323A48" w:rsidRDefault="001F5AB5" w:rsidP="001F5AB5">
      <w:pPr>
        <w:rPr>
          <w:del w:id="1944" w:author="Windows 用户" w:date="2019-10-03T20:41:00Z"/>
        </w:rPr>
      </w:pPr>
      <w:del w:id="1945" w:author="Windows 用户" w:date="2019-10-03T20:41:00Z">
        <w:r w:rsidDel="00323A48">
          <w:delText xml:space="preserve">　</w:delText>
        </w:r>
      </w:del>
    </w:p>
    <w:p w14:paraId="38889969" w14:textId="1BE661E4" w:rsidR="001F5AB5" w:rsidDel="00323A48" w:rsidRDefault="001F5AB5" w:rsidP="001F5AB5">
      <w:pPr>
        <w:jc w:val="center"/>
        <w:rPr>
          <w:del w:id="1946" w:author="Windows 用户" w:date="2019-10-03T20:41:00Z"/>
          <w:rFonts w:ascii="华文中宋" w:eastAsia="华文中宋" w:hAnsi="华文中宋"/>
          <w:b/>
        </w:rPr>
      </w:pPr>
      <w:del w:id="1947" w:author="Windows 用户" w:date="2019-10-03T20:41:00Z">
        <w:r w:rsidRPr="00DE4268" w:rsidDel="00323A48">
          <w:rPr>
            <w:rFonts w:ascii="华文中宋" w:eastAsia="华文中宋" w:hAnsi="华文中宋"/>
            <w:b/>
          </w:rPr>
          <w:delText>三、中国近现代史纲要</w:delText>
        </w:r>
      </w:del>
    </w:p>
    <w:p w14:paraId="6B722D61" w14:textId="7046263E" w:rsidR="001F5AB5" w:rsidRPr="00DE4268" w:rsidDel="00323A48" w:rsidRDefault="001F5AB5" w:rsidP="001F5AB5">
      <w:pPr>
        <w:rPr>
          <w:del w:id="1948" w:author="Windows 用户" w:date="2019-10-03T20:41:00Z"/>
          <w:rFonts w:ascii="华文中宋" w:eastAsia="华文中宋" w:hAnsi="华文中宋"/>
          <w:b/>
        </w:rPr>
      </w:pPr>
    </w:p>
    <w:p w14:paraId="1643D315" w14:textId="0862F728" w:rsidR="001F5AB5" w:rsidRPr="00DE4268" w:rsidDel="00323A48" w:rsidRDefault="001F5AB5" w:rsidP="001F5AB5">
      <w:pPr>
        <w:rPr>
          <w:del w:id="1949" w:author="Windows 用户" w:date="2019-10-03T20:41:00Z"/>
        </w:rPr>
      </w:pPr>
      <w:del w:id="1950" w:author="Windows 用户" w:date="2019-10-03T20:41:00Z">
        <w:r w:rsidRPr="00DE4268" w:rsidDel="00323A48">
          <w:delText xml:space="preserve">　　（一）反对外国侵略的斗争</w:delText>
        </w:r>
      </w:del>
    </w:p>
    <w:p w14:paraId="43059562" w14:textId="2236A96A" w:rsidR="001F5AB5" w:rsidRPr="00DE4268" w:rsidDel="00323A48" w:rsidRDefault="001F5AB5" w:rsidP="001F5AB5">
      <w:pPr>
        <w:rPr>
          <w:del w:id="1951" w:author="Windows 用户" w:date="2019-10-03T20:41:00Z"/>
        </w:rPr>
      </w:pPr>
      <w:del w:id="1952" w:author="Windows 用户" w:date="2019-10-03T20:41:00Z">
        <w:r w:rsidRPr="00DE4268" w:rsidDel="00323A48">
          <w:delText xml:space="preserve">　　</w:delText>
        </w:r>
        <w:r w:rsidRPr="00DE4268" w:rsidDel="00323A48">
          <w:delText>1</w:delText>
        </w:r>
        <w:r w:rsidRPr="00DE4268" w:rsidDel="00323A48">
          <w:delText>．资本－帝国主义对中国的侵略及近代中国社会性质的演变</w:delText>
        </w:r>
      </w:del>
    </w:p>
    <w:p w14:paraId="4840B8C0" w14:textId="070B0111" w:rsidR="001F5AB5" w:rsidRPr="00DE4268" w:rsidDel="00323A48" w:rsidRDefault="001F5AB5" w:rsidP="001F5AB5">
      <w:pPr>
        <w:rPr>
          <w:del w:id="1953" w:author="Windows 用户" w:date="2019-10-03T20:41:00Z"/>
        </w:rPr>
      </w:pPr>
      <w:del w:id="1954" w:author="Windows 用户" w:date="2019-10-03T20:41:00Z">
        <w:r w:rsidRPr="00DE4268" w:rsidDel="00323A48">
          <w:delText xml:space="preserve">　　鸦片战争前的中国和世界。资本－帝国主义对中国的侵略。近代中国社会的半殖民地半封建性质。</w:delText>
        </w:r>
      </w:del>
    </w:p>
    <w:p w14:paraId="75FC8A05" w14:textId="19286751" w:rsidR="001F5AB5" w:rsidRPr="00DE4268" w:rsidDel="00323A48" w:rsidRDefault="001F5AB5" w:rsidP="001F5AB5">
      <w:pPr>
        <w:rPr>
          <w:del w:id="1955" w:author="Windows 用户" w:date="2019-10-03T20:41:00Z"/>
        </w:rPr>
      </w:pPr>
      <w:del w:id="1956" w:author="Windows 用户" w:date="2019-10-03T20:41:00Z">
        <w:r w:rsidRPr="00DE4268" w:rsidDel="00323A48">
          <w:delText xml:space="preserve">　　近代中国的主要矛盾和历史任务。</w:delText>
        </w:r>
      </w:del>
    </w:p>
    <w:p w14:paraId="7447CDB6" w14:textId="6C6D9CC2" w:rsidR="001F5AB5" w:rsidRPr="00DE4268" w:rsidDel="00323A48" w:rsidRDefault="001F5AB5" w:rsidP="001F5AB5">
      <w:pPr>
        <w:rPr>
          <w:del w:id="1957" w:author="Windows 用户" w:date="2019-10-03T20:41:00Z"/>
        </w:rPr>
      </w:pPr>
      <w:del w:id="1958" w:author="Windows 用户" w:date="2019-10-03T20:41:00Z">
        <w:r w:rsidRPr="00DE4268" w:rsidDel="00323A48">
          <w:delText xml:space="preserve">　　</w:delText>
        </w:r>
        <w:r w:rsidRPr="00DE4268" w:rsidDel="00323A48">
          <w:delText>2</w:delText>
        </w:r>
        <w:r w:rsidRPr="00DE4268" w:rsidDel="00323A48">
          <w:delText>．抵御外国武装侵略，争取民族独立的斗争</w:delText>
        </w:r>
      </w:del>
    </w:p>
    <w:p w14:paraId="01ABAE8A" w14:textId="2AB2E6D2" w:rsidR="001F5AB5" w:rsidRPr="00DE4268" w:rsidDel="00323A48" w:rsidRDefault="001F5AB5" w:rsidP="001F5AB5">
      <w:pPr>
        <w:rPr>
          <w:del w:id="1959" w:author="Windows 用户" w:date="2019-10-03T20:41:00Z"/>
        </w:rPr>
      </w:pPr>
      <w:del w:id="1960" w:author="Windows 用户" w:date="2019-10-03T20:41:00Z">
        <w:r w:rsidRPr="00DE4268" w:rsidDel="00323A48">
          <w:delText xml:space="preserve">　　反抗外来侵略的斗争。粉碎瓜分中国的图谋。</w:delText>
        </w:r>
      </w:del>
    </w:p>
    <w:p w14:paraId="32539B82" w14:textId="0E287878" w:rsidR="001F5AB5" w:rsidRPr="00DE4268" w:rsidDel="00323A48" w:rsidRDefault="001F5AB5" w:rsidP="001F5AB5">
      <w:pPr>
        <w:rPr>
          <w:del w:id="1961" w:author="Windows 用户" w:date="2019-10-03T20:41:00Z"/>
        </w:rPr>
      </w:pPr>
      <w:del w:id="1962" w:author="Windows 用户" w:date="2019-10-03T20:41:00Z">
        <w:r w:rsidRPr="00DE4268" w:rsidDel="00323A48">
          <w:delText xml:space="preserve">　　</w:delText>
        </w:r>
        <w:r w:rsidRPr="00DE4268" w:rsidDel="00323A48">
          <w:delText>3.</w:delText>
        </w:r>
        <w:r w:rsidRPr="00DE4268" w:rsidDel="00323A48">
          <w:delText>反侵略战争的失败与民族意识的觉醒</w:delText>
        </w:r>
      </w:del>
    </w:p>
    <w:p w14:paraId="4C81869F" w14:textId="0AC3C13F" w:rsidR="001F5AB5" w:rsidRPr="00DE4268" w:rsidDel="00323A48" w:rsidRDefault="001F5AB5" w:rsidP="001F5AB5">
      <w:pPr>
        <w:rPr>
          <w:del w:id="1963" w:author="Windows 用户" w:date="2019-10-03T20:41:00Z"/>
        </w:rPr>
      </w:pPr>
      <w:del w:id="1964" w:author="Windows 用户" w:date="2019-10-03T20:41:00Z">
        <w:r w:rsidRPr="00DE4268" w:rsidDel="00323A48">
          <w:delText xml:space="preserve">　　反侵略战争的失败及其原因。民族意识的觉醒。</w:delText>
        </w:r>
      </w:del>
    </w:p>
    <w:p w14:paraId="20165BAE" w14:textId="35E684DA" w:rsidR="001F5AB5" w:rsidRPr="00DE4268" w:rsidDel="00323A48" w:rsidRDefault="001F5AB5" w:rsidP="001F5AB5">
      <w:pPr>
        <w:rPr>
          <w:del w:id="1965" w:author="Windows 用户" w:date="2019-10-03T20:41:00Z"/>
        </w:rPr>
      </w:pPr>
      <w:del w:id="1966" w:author="Windows 用户" w:date="2019-10-03T20:41:00Z">
        <w:r w:rsidRPr="00DE4268" w:rsidDel="00323A48">
          <w:delText xml:space="preserve">　　（二）对国家出路的早期探索</w:delText>
        </w:r>
      </w:del>
    </w:p>
    <w:p w14:paraId="14C7D47E" w14:textId="65CB8393" w:rsidR="001F5AB5" w:rsidRPr="00DE4268" w:rsidDel="00323A48" w:rsidRDefault="001F5AB5" w:rsidP="001F5AB5">
      <w:pPr>
        <w:rPr>
          <w:del w:id="1967" w:author="Windows 用户" w:date="2019-10-03T20:41:00Z"/>
        </w:rPr>
      </w:pPr>
      <w:del w:id="1968" w:author="Windows 用户" w:date="2019-10-03T20:41:00Z">
        <w:r w:rsidRPr="00DE4268" w:rsidDel="00323A48">
          <w:delText xml:space="preserve">　　</w:delText>
        </w:r>
        <w:r w:rsidRPr="00DE4268" w:rsidDel="00323A48">
          <w:delText>1</w:delText>
        </w:r>
        <w:r w:rsidRPr="00DE4268" w:rsidDel="00323A48">
          <w:delText>．农民群众斗争风暴的起落</w:delText>
        </w:r>
      </w:del>
    </w:p>
    <w:p w14:paraId="512F94AE" w14:textId="128DFBD0" w:rsidR="001F5AB5" w:rsidRPr="00DE4268" w:rsidDel="00323A48" w:rsidRDefault="001F5AB5" w:rsidP="001F5AB5">
      <w:pPr>
        <w:rPr>
          <w:del w:id="1969" w:author="Windows 用户" w:date="2019-10-03T20:41:00Z"/>
        </w:rPr>
      </w:pPr>
      <w:del w:id="1970" w:author="Windows 用户" w:date="2019-10-03T20:41:00Z">
        <w:r w:rsidRPr="00DE4268" w:rsidDel="00323A48">
          <w:delText xml:space="preserve">　　太平天国农民战争。农民斗争的意义和局限。</w:delText>
        </w:r>
      </w:del>
    </w:p>
    <w:p w14:paraId="2967A5D0" w14:textId="18ADC19D" w:rsidR="001F5AB5" w:rsidRPr="00DE4268" w:rsidDel="00323A48" w:rsidRDefault="001F5AB5" w:rsidP="001F5AB5">
      <w:pPr>
        <w:rPr>
          <w:del w:id="1971" w:author="Windows 用户" w:date="2019-10-03T20:41:00Z"/>
        </w:rPr>
      </w:pPr>
      <w:del w:id="1972" w:author="Windows 用户" w:date="2019-10-03T20:41:00Z">
        <w:r w:rsidRPr="00DE4268" w:rsidDel="00323A48">
          <w:delText xml:space="preserve">　　</w:delText>
        </w:r>
        <w:r w:rsidRPr="00DE4268" w:rsidDel="00323A48">
          <w:delText>2</w:delText>
        </w:r>
        <w:r w:rsidRPr="00DE4268" w:rsidDel="00323A48">
          <w:delText>．洋务运动的兴衰</w:delText>
        </w:r>
      </w:del>
    </w:p>
    <w:p w14:paraId="0850E4CC" w14:textId="018C6EB6" w:rsidR="001F5AB5" w:rsidRPr="00DE4268" w:rsidDel="00323A48" w:rsidRDefault="001F5AB5" w:rsidP="001F5AB5">
      <w:pPr>
        <w:rPr>
          <w:del w:id="1973" w:author="Windows 用户" w:date="2019-10-03T20:41:00Z"/>
        </w:rPr>
      </w:pPr>
      <w:del w:id="1974" w:author="Windows 用户" w:date="2019-10-03T20:41:00Z">
        <w:r w:rsidRPr="00DE4268" w:rsidDel="00323A48">
          <w:delText xml:space="preserve">　　洋务事业的兴办。洋务运动的历史作用及其失败。</w:delText>
        </w:r>
      </w:del>
    </w:p>
    <w:p w14:paraId="22661D7C" w14:textId="18E22749" w:rsidR="001F5AB5" w:rsidRPr="00DE4268" w:rsidDel="00323A48" w:rsidRDefault="001F5AB5" w:rsidP="001F5AB5">
      <w:pPr>
        <w:rPr>
          <w:del w:id="1975" w:author="Windows 用户" w:date="2019-10-03T20:41:00Z"/>
        </w:rPr>
      </w:pPr>
      <w:del w:id="1976" w:author="Windows 用户" w:date="2019-10-03T20:41:00Z">
        <w:r w:rsidRPr="00DE4268" w:rsidDel="00323A48">
          <w:delText xml:space="preserve">　　</w:delText>
        </w:r>
        <w:r w:rsidRPr="00DE4268" w:rsidDel="00323A48">
          <w:delText>3</w:delText>
        </w:r>
        <w:r w:rsidRPr="00DE4268" w:rsidDel="00323A48">
          <w:delText>．维新运动的兴起和夭折</w:delText>
        </w:r>
      </w:del>
    </w:p>
    <w:p w14:paraId="4285DA70" w14:textId="12C92B19" w:rsidR="001F5AB5" w:rsidRPr="00DE4268" w:rsidDel="00323A48" w:rsidRDefault="001F5AB5" w:rsidP="001F5AB5">
      <w:pPr>
        <w:rPr>
          <w:del w:id="1977" w:author="Windows 用户" w:date="2019-10-03T20:41:00Z"/>
        </w:rPr>
      </w:pPr>
      <w:del w:id="1978" w:author="Windows 用户" w:date="2019-10-03T20:41:00Z">
        <w:r w:rsidRPr="00DE4268" w:rsidDel="00323A48">
          <w:delText xml:space="preserve">　　戊戌维新运动。戊戌维新运动的意义和教训</w:delText>
        </w:r>
      </w:del>
    </w:p>
    <w:p w14:paraId="2419E3F7" w14:textId="3D4E8EE0" w:rsidR="001F5AB5" w:rsidRPr="00DE4268" w:rsidDel="00323A48" w:rsidRDefault="001F5AB5" w:rsidP="001F5AB5">
      <w:pPr>
        <w:rPr>
          <w:del w:id="1979" w:author="Windows 用户" w:date="2019-10-03T20:41:00Z"/>
        </w:rPr>
      </w:pPr>
      <w:del w:id="1980" w:author="Windows 用户" w:date="2019-10-03T20:41:00Z">
        <w:r w:rsidRPr="00DE4268" w:rsidDel="00323A48">
          <w:delText xml:space="preserve">　　（三）辛亥革命与君主专制制度的终结</w:delText>
        </w:r>
      </w:del>
    </w:p>
    <w:p w14:paraId="104B3614" w14:textId="575E56F2" w:rsidR="001F5AB5" w:rsidRPr="00DE4268" w:rsidDel="00323A48" w:rsidRDefault="001F5AB5" w:rsidP="001F5AB5">
      <w:pPr>
        <w:rPr>
          <w:del w:id="1981" w:author="Windows 用户" w:date="2019-10-03T20:41:00Z"/>
        </w:rPr>
      </w:pPr>
      <w:del w:id="1982" w:author="Windows 用户" w:date="2019-10-03T20:41:00Z">
        <w:r w:rsidRPr="00DE4268" w:rsidDel="00323A48">
          <w:delText xml:space="preserve">　　</w:delText>
        </w:r>
        <w:r w:rsidRPr="00DE4268" w:rsidDel="00323A48">
          <w:delText>1</w:delText>
        </w:r>
        <w:r w:rsidRPr="00DE4268" w:rsidDel="00323A48">
          <w:delText>．举起近代民族民主革命的旗帜</w:delText>
        </w:r>
      </w:del>
    </w:p>
    <w:p w14:paraId="30664B59" w14:textId="324B8558" w:rsidR="001F5AB5" w:rsidRPr="00DE4268" w:rsidDel="00323A48" w:rsidRDefault="001F5AB5" w:rsidP="001F5AB5">
      <w:pPr>
        <w:rPr>
          <w:del w:id="1983" w:author="Windows 用户" w:date="2019-10-03T20:41:00Z"/>
        </w:rPr>
      </w:pPr>
      <w:del w:id="1984" w:author="Windows 用户" w:date="2019-10-03T20:41:00Z">
        <w:r w:rsidRPr="00DE4268" w:rsidDel="00323A48">
          <w:delText xml:space="preserve">　　辛亥革命爆发的历史条件。资产阶级革命派的活动。三民主义学说和资产阶级共和国方案。关于革命与改良的辩论。</w:delText>
        </w:r>
      </w:del>
    </w:p>
    <w:p w14:paraId="5F656401" w14:textId="73C85924" w:rsidR="001F5AB5" w:rsidRPr="00DE4268" w:rsidDel="00323A48" w:rsidRDefault="001F5AB5" w:rsidP="001F5AB5">
      <w:pPr>
        <w:rPr>
          <w:del w:id="1985" w:author="Windows 用户" w:date="2019-10-03T20:41:00Z"/>
        </w:rPr>
      </w:pPr>
      <w:del w:id="1986" w:author="Windows 用户" w:date="2019-10-03T20:41:00Z">
        <w:r w:rsidRPr="00DE4268" w:rsidDel="00323A48">
          <w:delText xml:space="preserve">　　</w:delText>
        </w:r>
        <w:r w:rsidRPr="00DE4268" w:rsidDel="00323A48">
          <w:delText>2</w:delText>
        </w:r>
        <w:r w:rsidRPr="00DE4268" w:rsidDel="00323A48">
          <w:delText>．辛亥革命与建立民国</w:delText>
        </w:r>
      </w:del>
    </w:p>
    <w:p w14:paraId="4FBA6FED" w14:textId="653748EF" w:rsidR="001F5AB5" w:rsidRPr="00DE4268" w:rsidDel="00323A48" w:rsidRDefault="001F5AB5" w:rsidP="001F5AB5">
      <w:pPr>
        <w:rPr>
          <w:del w:id="1987" w:author="Windows 用户" w:date="2019-10-03T20:41:00Z"/>
        </w:rPr>
      </w:pPr>
      <w:del w:id="1988" w:author="Windows 用户" w:date="2019-10-03T20:41:00Z">
        <w:r w:rsidRPr="00DE4268" w:rsidDel="00323A48">
          <w:delText xml:space="preserve">　　武昌起义与封建帝制的覆灭。中华民国的建立。辛亥革命的历史意义。</w:delText>
        </w:r>
      </w:del>
    </w:p>
    <w:p w14:paraId="3E64B0B6" w14:textId="776B29BF" w:rsidR="001F5AB5" w:rsidRPr="00DE4268" w:rsidDel="00323A48" w:rsidRDefault="001F5AB5" w:rsidP="001F5AB5">
      <w:pPr>
        <w:rPr>
          <w:del w:id="1989" w:author="Windows 用户" w:date="2019-10-03T20:41:00Z"/>
        </w:rPr>
      </w:pPr>
      <w:del w:id="1990" w:author="Windows 用户" w:date="2019-10-03T20:41:00Z">
        <w:r w:rsidRPr="00DE4268" w:rsidDel="00323A48">
          <w:delText xml:space="preserve">　　</w:delText>
        </w:r>
        <w:r w:rsidRPr="00DE4268" w:rsidDel="00323A48">
          <w:delText>3.</w:delText>
        </w:r>
        <w:r w:rsidRPr="00DE4268" w:rsidDel="00323A48">
          <w:delText>辛亥革命的失败</w:delText>
        </w:r>
      </w:del>
    </w:p>
    <w:p w14:paraId="37DC1940" w14:textId="1E5885C6" w:rsidR="001F5AB5" w:rsidRPr="00DE4268" w:rsidDel="00323A48" w:rsidRDefault="001F5AB5" w:rsidP="001F5AB5">
      <w:pPr>
        <w:rPr>
          <w:del w:id="1991" w:author="Windows 用户" w:date="2019-10-03T20:41:00Z"/>
        </w:rPr>
      </w:pPr>
      <w:del w:id="1992" w:author="Windows 用户" w:date="2019-10-03T20:41:00Z">
        <w:r w:rsidRPr="00DE4268" w:rsidDel="00323A48">
          <w:delText xml:space="preserve">　　封建军阀专制统治的形成。辛亥革命失败的原因和教训</w:delText>
        </w:r>
      </w:del>
    </w:p>
    <w:p w14:paraId="11C16BA4" w14:textId="2FBECFC0" w:rsidR="001F5AB5" w:rsidRPr="00DE4268" w:rsidDel="00323A48" w:rsidRDefault="001F5AB5" w:rsidP="001F5AB5">
      <w:pPr>
        <w:rPr>
          <w:del w:id="1993" w:author="Windows 用户" w:date="2019-10-03T20:41:00Z"/>
        </w:rPr>
      </w:pPr>
      <w:del w:id="1994" w:author="Windows 用户" w:date="2019-10-03T20:41:00Z">
        <w:r w:rsidRPr="00DE4268" w:rsidDel="00323A48">
          <w:delText xml:space="preserve">　　（四）开天辟地的大事变</w:delText>
        </w:r>
      </w:del>
    </w:p>
    <w:p w14:paraId="444B3FAE" w14:textId="30ADE1B7" w:rsidR="001F5AB5" w:rsidRPr="00DE4268" w:rsidDel="00323A48" w:rsidRDefault="001F5AB5" w:rsidP="001F5AB5">
      <w:pPr>
        <w:rPr>
          <w:del w:id="1995" w:author="Windows 用户" w:date="2019-10-03T20:41:00Z"/>
        </w:rPr>
      </w:pPr>
      <w:del w:id="1996" w:author="Windows 用户" w:date="2019-10-03T20:41:00Z">
        <w:r w:rsidRPr="00DE4268" w:rsidDel="00323A48">
          <w:delText xml:space="preserve">　　</w:delText>
        </w:r>
        <w:r w:rsidRPr="00DE4268" w:rsidDel="00323A48">
          <w:delText>1</w:delText>
        </w:r>
        <w:r w:rsidRPr="00DE4268" w:rsidDel="00323A48">
          <w:delText>．新文化运动和五四运动</w:delText>
        </w:r>
      </w:del>
    </w:p>
    <w:p w14:paraId="15D6CC88" w14:textId="1C89AA2C" w:rsidR="001F5AB5" w:rsidRPr="00DE4268" w:rsidDel="00323A48" w:rsidRDefault="001F5AB5" w:rsidP="001F5AB5">
      <w:pPr>
        <w:rPr>
          <w:del w:id="1997" w:author="Windows 用户" w:date="2019-10-03T20:41:00Z"/>
        </w:rPr>
      </w:pPr>
      <w:del w:id="1998" w:author="Windows 用户" w:date="2019-10-03T20:41:00Z">
        <w:r w:rsidRPr="00DE4268" w:rsidDel="00323A48">
          <w:delText xml:space="preserve">　　新文化运动与思想解放的潮流。十月革命对中国的影响。五四运动爆发与中国新民主主义革命的开端。</w:delText>
        </w:r>
      </w:del>
    </w:p>
    <w:p w14:paraId="6C713A78" w14:textId="20FB16A6" w:rsidR="001F5AB5" w:rsidRPr="00DE4268" w:rsidDel="00323A48" w:rsidRDefault="001F5AB5" w:rsidP="001F5AB5">
      <w:pPr>
        <w:rPr>
          <w:del w:id="1999" w:author="Windows 用户" w:date="2019-10-03T20:41:00Z"/>
        </w:rPr>
      </w:pPr>
      <w:del w:id="2000" w:author="Windows 用户" w:date="2019-10-03T20:41:00Z">
        <w:r w:rsidRPr="00DE4268" w:rsidDel="00323A48">
          <w:delText xml:space="preserve">　　</w:delText>
        </w:r>
        <w:r w:rsidRPr="00DE4268" w:rsidDel="00323A48">
          <w:delText>2</w:delText>
        </w:r>
        <w:r w:rsidRPr="00DE4268" w:rsidDel="00323A48">
          <w:delText>．马克思主义广泛传播与中国共产党诞生</w:delText>
        </w:r>
      </w:del>
    </w:p>
    <w:p w14:paraId="4EDD0F38" w14:textId="3DB44CE9" w:rsidR="001F5AB5" w:rsidRPr="00DE4268" w:rsidDel="00323A48" w:rsidRDefault="001F5AB5" w:rsidP="001F5AB5">
      <w:pPr>
        <w:rPr>
          <w:del w:id="2001" w:author="Windows 用户" w:date="2019-10-03T20:41:00Z"/>
        </w:rPr>
      </w:pPr>
      <w:del w:id="2002" w:author="Windows 用户" w:date="2019-10-03T20:41:00Z">
        <w:r w:rsidRPr="00DE4268" w:rsidDel="00323A48">
          <w:delText xml:space="preserve">　　中国早期马克思主义思想运动。马克思主义与中国工人运动的结合。中国共产党的创建及意义。</w:delText>
        </w:r>
      </w:del>
    </w:p>
    <w:p w14:paraId="119DBA7A" w14:textId="3D078479" w:rsidR="001F5AB5" w:rsidRPr="00DE4268" w:rsidDel="00323A48" w:rsidRDefault="001F5AB5" w:rsidP="001F5AB5">
      <w:pPr>
        <w:rPr>
          <w:del w:id="2003" w:author="Windows 用户" w:date="2019-10-03T20:41:00Z"/>
        </w:rPr>
      </w:pPr>
      <w:del w:id="2004" w:author="Windows 用户" w:date="2019-10-03T20:41:00Z">
        <w:r w:rsidRPr="00DE4268" w:rsidDel="00323A48">
          <w:delText xml:space="preserve">　　</w:delText>
        </w:r>
        <w:r w:rsidRPr="00DE4268" w:rsidDel="00323A48">
          <w:delText>3</w:delText>
        </w:r>
        <w:r w:rsidRPr="00DE4268" w:rsidDel="00323A48">
          <w:delText>．中国革命的新局面</w:delText>
        </w:r>
      </w:del>
    </w:p>
    <w:p w14:paraId="6B0799B5" w14:textId="032E6998" w:rsidR="001F5AB5" w:rsidRPr="00DE4268" w:rsidDel="00323A48" w:rsidRDefault="001F5AB5" w:rsidP="001F5AB5">
      <w:pPr>
        <w:rPr>
          <w:del w:id="2005" w:author="Windows 用户" w:date="2019-10-03T20:41:00Z"/>
        </w:rPr>
      </w:pPr>
      <w:del w:id="2006" w:author="Windows 用户" w:date="2019-10-03T20:41:00Z">
        <w:r w:rsidRPr="00DE4268" w:rsidDel="00323A48">
          <w:delText xml:space="preserve">　　制定革命纲领，发动工农运动。国共合作的形成与大革命的兴起。大革命的意义、失败原因和教训。</w:delText>
        </w:r>
      </w:del>
    </w:p>
    <w:p w14:paraId="1DA0A839" w14:textId="554A3F45" w:rsidR="001F5AB5" w:rsidRPr="00DE4268" w:rsidDel="00323A48" w:rsidRDefault="001F5AB5" w:rsidP="001F5AB5">
      <w:pPr>
        <w:rPr>
          <w:del w:id="2007" w:author="Windows 用户" w:date="2019-10-03T20:41:00Z"/>
        </w:rPr>
      </w:pPr>
      <w:del w:id="2008" w:author="Windows 用户" w:date="2019-10-03T20:41:00Z">
        <w:r w:rsidRPr="00DE4268" w:rsidDel="00323A48">
          <w:delText xml:space="preserve">　　（五）中国革命的新道路</w:delText>
        </w:r>
      </w:del>
    </w:p>
    <w:p w14:paraId="376242BD" w14:textId="2F0BE18C" w:rsidR="001F5AB5" w:rsidRPr="00DE4268" w:rsidDel="00323A48" w:rsidRDefault="001F5AB5" w:rsidP="001F5AB5">
      <w:pPr>
        <w:rPr>
          <w:del w:id="2009" w:author="Windows 用户" w:date="2019-10-03T20:41:00Z"/>
        </w:rPr>
      </w:pPr>
      <w:del w:id="2010" w:author="Windows 用户" w:date="2019-10-03T20:41:00Z">
        <w:r w:rsidRPr="00DE4268" w:rsidDel="00323A48">
          <w:delText xml:space="preserve">　　</w:delText>
        </w:r>
        <w:r w:rsidRPr="00DE4268" w:rsidDel="00323A48">
          <w:delText>1</w:delText>
        </w:r>
        <w:r w:rsidRPr="00DE4268" w:rsidDel="00323A48">
          <w:delText>．对革命新道路的艰苦探索</w:delText>
        </w:r>
      </w:del>
    </w:p>
    <w:p w14:paraId="4FA710B2" w14:textId="0F1E1FEE" w:rsidR="001F5AB5" w:rsidRPr="00DE4268" w:rsidDel="00323A48" w:rsidRDefault="001F5AB5" w:rsidP="001F5AB5">
      <w:pPr>
        <w:rPr>
          <w:del w:id="2011" w:author="Windows 用户" w:date="2019-10-03T20:41:00Z"/>
        </w:rPr>
      </w:pPr>
      <w:del w:id="2012" w:author="Windows 用户" w:date="2019-10-03T20:41:00Z">
        <w:r w:rsidRPr="00DE4268" w:rsidDel="00323A48">
          <w:delText xml:space="preserve">　　国民党在全国统治的建立。土地革命战争的兴起。农村包围城市、武装夺取政权的道路。</w:delText>
        </w:r>
      </w:del>
    </w:p>
    <w:p w14:paraId="573853CE" w14:textId="60938C02" w:rsidR="001F5AB5" w:rsidRPr="00DE4268" w:rsidDel="00323A48" w:rsidRDefault="001F5AB5" w:rsidP="001F5AB5">
      <w:pPr>
        <w:rPr>
          <w:del w:id="2013" w:author="Windows 用户" w:date="2019-10-03T20:41:00Z"/>
        </w:rPr>
      </w:pPr>
      <w:del w:id="2014" w:author="Windows 用户" w:date="2019-10-03T20:41:00Z">
        <w:r w:rsidRPr="00DE4268" w:rsidDel="00323A48">
          <w:delText xml:space="preserve">　　</w:delText>
        </w:r>
        <w:r w:rsidRPr="00DE4268" w:rsidDel="00323A48">
          <w:delText>2</w:delText>
        </w:r>
        <w:r w:rsidRPr="00DE4268" w:rsidDel="00323A48">
          <w:delText>．中国革命在探索中曲折前进</w:delText>
        </w:r>
      </w:del>
    </w:p>
    <w:p w14:paraId="26F3E931" w14:textId="227DB03D" w:rsidR="001F5AB5" w:rsidRPr="00DE4268" w:rsidDel="00323A48" w:rsidRDefault="001F5AB5" w:rsidP="001F5AB5">
      <w:pPr>
        <w:rPr>
          <w:del w:id="2015" w:author="Windows 用户" w:date="2019-10-03T20:41:00Z"/>
        </w:rPr>
      </w:pPr>
      <w:del w:id="2016" w:author="Windows 用户" w:date="2019-10-03T20:41:00Z">
        <w:r w:rsidRPr="00DE4268" w:rsidDel="00323A48">
          <w:delText xml:space="preserve">　　土地革命战争的发展及其挫折。遵义会议与中国革命的历史性转折。红军长征的胜利。</w:delText>
        </w:r>
      </w:del>
    </w:p>
    <w:p w14:paraId="7645D118" w14:textId="63FBB794" w:rsidR="001F5AB5" w:rsidRPr="00DE4268" w:rsidDel="00323A48" w:rsidRDefault="001F5AB5" w:rsidP="001F5AB5">
      <w:pPr>
        <w:rPr>
          <w:del w:id="2017" w:author="Windows 用户" w:date="2019-10-03T20:41:00Z"/>
        </w:rPr>
      </w:pPr>
      <w:del w:id="2018" w:author="Windows 用户" w:date="2019-10-03T20:41:00Z">
        <w:r w:rsidRPr="00DE4268" w:rsidDel="00323A48">
          <w:delText xml:space="preserve">　　（六）中华民族的抗日战争</w:delText>
        </w:r>
      </w:del>
    </w:p>
    <w:p w14:paraId="6F736CD1" w14:textId="5F642583" w:rsidR="001F5AB5" w:rsidRPr="00DE4268" w:rsidDel="00323A48" w:rsidRDefault="001F5AB5" w:rsidP="001F5AB5">
      <w:pPr>
        <w:rPr>
          <w:del w:id="2019" w:author="Windows 用户" w:date="2019-10-03T20:41:00Z"/>
        </w:rPr>
      </w:pPr>
      <w:del w:id="2020" w:author="Windows 用户" w:date="2019-10-03T20:41:00Z">
        <w:r w:rsidRPr="00DE4268" w:rsidDel="00323A48">
          <w:delText xml:space="preserve">　　</w:delText>
        </w:r>
        <w:r w:rsidRPr="00DE4268" w:rsidDel="00323A48">
          <w:delText>1</w:delText>
        </w:r>
        <w:r w:rsidRPr="00DE4268" w:rsidDel="00323A48">
          <w:delText>．日本发动灭亡中国的侵略战争</w:delText>
        </w:r>
      </w:del>
    </w:p>
    <w:p w14:paraId="3A228BBB" w14:textId="3923B4DE" w:rsidR="001F5AB5" w:rsidRPr="00DE4268" w:rsidDel="00323A48" w:rsidRDefault="001F5AB5" w:rsidP="001F5AB5">
      <w:pPr>
        <w:rPr>
          <w:del w:id="2021" w:author="Windows 用户" w:date="2019-10-03T20:41:00Z"/>
        </w:rPr>
      </w:pPr>
      <w:del w:id="2022" w:author="Windows 用户" w:date="2019-10-03T20:41:00Z">
        <w:r w:rsidRPr="00DE4268" w:rsidDel="00323A48">
          <w:delText xml:space="preserve">　　日本灭亡中国的计划及其实施。残暴的殖民统治和中华民族的深重灾难。</w:delText>
        </w:r>
      </w:del>
    </w:p>
    <w:p w14:paraId="5A575DDF" w14:textId="3EEAAD9C" w:rsidR="001F5AB5" w:rsidRPr="00DE4268" w:rsidDel="00323A48" w:rsidRDefault="001F5AB5" w:rsidP="001F5AB5">
      <w:pPr>
        <w:rPr>
          <w:del w:id="2023" w:author="Windows 用户" w:date="2019-10-03T20:41:00Z"/>
        </w:rPr>
      </w:pPr>
      <w:del w:id="2024" w:author="Windows 用户" w:date="2019-10-03T20:41:00Z">
        <w:r w:rsidRPr="00DE4268" w:rsidDel="00323A48">
          <w:delText xml:space="preserve">　　</w:delText>
        </w:r>
        <w:r w:rsidRPr="00DE4268" w:rsidDel="00323A48">
          <w:delText>2</w:delText>
        </w:r>
        <w:r w:rsidRPr="00DE4268" w:rsidDel="00323A48">
          <w:delText>．从局部抗战到全国性抗战</w:delText>
        </w:r>
      </w:del>
    </w:p>
    <w:p w14:paraId="64B92527" w14:textId="32395995" w:rsidR="001F5AB5" w:rsidRPr="00DE4268" w:rsidDel="00323A48" w:rsidRDefault="001F5AB5" w:rsidP="001F5AB5">
      <w:pPr>
        <w:rPr>
          <w:del w:id="2025" w:author="Windows 用户" w:date="2019-10-03T20:41:00Z"/>
        </w:rPr>
      </w:pPr>
      <w:del w:id="2026" w:author="Windows 用户" w:date="2019-10-03T20:41:00Z">
        <w:r w:rsidRPr="00DE4268" w:rsidDel="00323A48">
          <w:delText xml:space="preserve">　　中国共产党举起武装抗日的旗帜。局部抗战与救亡运动。一二</w:delText>
        </w:r>
        <w:r w:rsidRPr="00DE4268" w:rsidDel="00323A48">
          <w:delText>o</w:delText>
        </w:r>
        <w:r w:rsidRPr="00DE4268" w:rsidDel="00323A48">
          <w:delText>九运动。西安事变。抗日民族统一战线的形成及其基本策略。全国性抗战的开始。</w:delText>
        </w:r>
      </w:del>
    </w:p>
    <w:p w14:paraId="2DD32DA6" w14:textId="56B2569C" w:rsidR="001F5AB5" w:rsidRPr="00DE4268" w:rsidDel="00323A48" w:rsidRDefault="001F5AB5" w:rsidP="001F5AB5">
      <w:pPr>
        <w:rPr>
          <w:del w:id="2027" w:author="Windows 用户" w:date="2019-10-03T20:41:00Z"/>
        </w:rPr>
      </w:pPr>
      <w:del w:id="2028" w:author="Windows 用户" w:date="2019-10-03T20:41:00Z">
        <w:r w:rsidRPr="00DE4268" w:rsidDel="00323A48">
          <w:delText xml:space="preserve">　　</w:delText>
        </w:r>
        <w:r w:rsidRPr="00DE4268" w:rsidDel="00323A48">
          <w:delText>3</w:delText>
        </w:r>
        <w:r w:rsidRPr="00DE4268" w:rsidDel="00323A48">
          <w:delText>．国民党与抗日的正面战场</w:delText>
        </w:r>
      </w:del>
    </w:p>
    <w:p w14:paraId="198B0309" w14:textId="3E2102FC" w:rsidR="001F5AB5" w:rsidRPr="00DE4268" w:rsidDel="00323A48" w:rsidRDefault="001F5AB5" w:rsidP="001F5AB5">
      <w:pPr>
        <w:rPr>
          <w:del w:id="2029" w:author="Windows 用户" w:date="2019-10-03T20:41:00Z"/>
        </w:rPr>
      </w:pPr>
      <w:del w:id="2030" w:author="Windows 用户" w:date="2019-10-03T20:41:00Z">
        <w:r w:rsidRPr="00DE4268" w:rsidDel="00323A48">
          <w:delText xml:space="preserve">　　战略防御阶段和相持阶段的正面战场。</w:delText>
        </w:r>
      </w:del>
    </w:p>
    <w:p w14:paraId="05003FEC" w14:textId="45C3744B" w:rsidR="001F5AB5" w:rsidRPr="00DE4268" w:rsidDel="00323A48" w:rsidRDefault="001F5AB5" w:rsidP="001F5AB5">
      <w:pPr>
        <w:rPr>
          <w:del w:id="2031" w:author="Windows 用户" w:date="2019-10-03T20:41:00Z"/>
        </w:rPr>
      </w:pPr>
      <w:del w:id="2032" w:author="Windows 用户" w:date="2019-10-03T20:41:00Z">
        <w:r w:rsidRPr="00DE4268" w:rsidDel="00323A48">
          <w:delText xml:space="preserve">　　</w:delText>
        </w:r>
        <w:r w:rsidRPr="00DE4268" w:rsidDel="00323A48">
          <w:delText>4</w:delText>
        </w:r>
        <w:r w:rsidRPr="00DE4268" w:rsidDel="00323A48">
          <w:delText>．中国共产党成为抗日战争的中流砥柱</w:delText>
        </w:r>
      </w:del>
    </w:p>
    <w:p w14:paraId="75A0F76E" w14:textId="471A89DF" w:rsidR="001F5AB5" w:rsidRPr="00DE4268" w:rsidDel="00323A48" w:rsidRDefault="001F5AB5" w:rsidP="001F5AB5">
      <w:pPr>
        <w:rPr>
          <w:del w:id="2033" w:author="Windows 用户" w:date="2019-10-03T20:41:00Z"/>
        </w:rPr>
      </w:pPr>
      <w:del w:id="2034" w:author="Windows 用户" w:date="2019-10-03T20:41:00Z">
        <w:r w:rsidRPr="00DE4268" w:rsidDel="00323A48">
          <w:delText xml:space="preserve">　　全面抗战的路线和持久战的方针。敌后战场的开辟与游击战争的发展及其战略地位。坚持抗战、团结、进步的方针。抗日民主根据地的建设。大后方的抗日民主运动和进步文化工作。新民主主义理论的系统阐明。延安整风运动。中共七大。</w:delText>
        </w:r>
      </w:del>
    </w:p>
    <w:p w14:paraId="3B4127BB" w14:textId="6B0045CC" w:rsidR="001F5AB5" w:rsidRPr="00DE4268" w:rsidDel="00323A48" w:rsidRDefault="001F5AB5" w:rsidP="001F5AB5">
      <w:pPr>
        <w:rPr>
          <w:del w:id="2035" w:author="Windows 用户" w:date="2019-10-03T20:41:00Z"/>
        </w:rPr>
      </w:pPr>
      <w:del w:id="2036" w:author="Windows 用户" w:date="2019-10-03T20:41:00Z">
        <w:r w:rsidRPr="00DE4268" w:rsidDel="00323A48">
          <w:delText xml:space="preserve">　　</w:delText>
        </w:r>
        <w:r w:rsidRPr="00DE4268" w:rsidDel="00323A48">
          <w:delText>5</w:delText>
        </w:r>
        <w:r w:rsidRPr="00DE4268" w:rsidDel="00323A48">
          <w:delText>．抗日战争的胜利及其意义</w:delText>
        </w:r>
      </w:del>
    </w:p>
    <w:p w14:paraId="4D9DF2A5" w14:textId="1EFA3144" w:rsidR="001F5AB5" w:rsidRPr="00DE4268" w:rsidDel="00323A48" w:rsidRDefault="001F5AB5" w:rsidP="001F5AB5">
      <w:pPr>
        <w:rPr>
          <w:del w:id="2037" w:author="Windows 用户" w:date="2019-10-03T20:41:00Z"/>
        </w:rPr>
      </w:pPr>
      <w:del w:id="2038" w:author="Windows 用户" w:date="2019-10-03T20:41:00Z">
        <w:r w:rsidRPr="00DE4268" w:rsidDel="00323A48">
          <w:delText xml:space="preserve">　　抗日战争的胜利。中国人民抗日战争在世界反法西斯战争中的地位。抗日战争胜利的原因和意义。</w:delText>
        </w:r>
      </w:del>
    </w:p>
    <w:p w14:paraId="3F72893F" w14:textId="715E11EC" w:rsidR="001F5AB5" w:rsidRPr="00DE4268" w:rsidDel="00323A48" w:rsidRDefault="001F5AB5" w:rsidP="001F5AB5">
      <w:pPr>
        <w:rPr>
          <w:del w:id="2039" w:author="Windows 用户" w:date="2019-10-03T20:41:00Z"/>
        </w:rPr>
      </w:pPr>
      <w:del w:id="2040" w:author="Windows 用户" w:date="2019-10-03T20:41:00Z">
        <w:r w:rsidRPr="00DE4268" w:rsidDel="00323A48">
          <w:delText xml:space="preserve">　（七）为新中国而奋斗</w:delText>
        </w:r>
      </w:del>
    </w:p>
    <w:p w14:paraId="2807FF8B" w14:textId="6921C70D" w:rsidR="001F5AB5" w:rsidRPr="00DE4268" w:rsidDel="00323A48" w:rsidRDefault="001F5AB5" w:rsidP="001F5AB5">
      <w:pPr>
        <w:rPr>
          <w:del w:id="2041" w:author="Windows 用户" w:date="2019-10-03T20:41:00Z"/>
        </w:rPr>
      </w:pPr>
      <w:del w:id="2042" w:author="Windows 用户" w:date="2019-10-03T20:41:00Z">
        <w:r w:rsidRPr="00DE4268" w:rsidDel="00323A48">
          <w:delText xml:space="preserve">　　</w:delText>
        </w:r>
        <w:r w:rsidRPr="00DE4268" w:rsidDel="00323A48">
          <w:delText>1</w:delText>
        </w:r>
        <w:r w:rsidRPr="00DE4268" w:rsidDel="00323A48">
          <w:delText>．从争取和平民主到进行自卫战争</w:delText>
        </w:r>
      </w:del>
    </w:p>
    <w:p w14:paraId="55E3402D" w14:textId="1A373314" w:rsidR="001F5AB5" w:rsidRPr="00DE4268" w:rsidDel="00323A48" w:rsidRDefault="001F5AB5" w:rsidP="001F5AB5">
      <w:pPr>
        <w:rPr>
          <w:del w:id="2043" w:author="Windows 用户" w:date="2019-10-03T20:41:00Z"/>
        </w:rPr>
      </w:pPr>
      <w:del w:id="2044" w:author="Windows 用户" w:date="2019-10-03T20:41:00Z">
        <w:r w:rsidRPr="00DE4268" w:rsidDel="00323A48">
          <w:delText xml:space="preserve">　　抗战胜利后的国际国内局势。中国共产党争取和平民主的斗争。国民党发动内战和解放区军民的自卫战争。</w:delText>
        </w:r>
      </w:del>
    </w:p>
    <w:p w14:paraId="0A21DF89" w14:textId="60F44D1A" w:rsidR="001F5AB5" w:rsidRPr="00DE4268" w:rsidDel="00323A48" w:rsidRDefault="001F5AB5" w:rsidP="001F5AB5">
      <w:pPr>
        <w:rPr>
          <w:del w:id="2045" w:author="Windows 用户" w:date="2019-10-03T20:41:00Z"/>
        </w:rPr>
      </w:pPr>
      <w:del w:id="2046" w:author="Windows 用户" w:date="2019-10-03T20:41:00Z">
        <w:r w:rsidRPr="00DE4268" w:rsidDel="00323A48">
          <w:delText xml:space="preserve">　　</w:delText>
        </w:r>
        <w:r w:rsidRPr="00DE4268" w:rsidDel="00323A48">
          <w:delText>2</w:delText>
        </w:r>
        <w:r w:rsidRPr="00DE4268" w:rsidDel="00323A48">
          <w:delText>．国民党政府处在全民的包围中</w:delText>
        </w:r>
      </w:del>
    </w:p>
    <w:p w14:paraId="50892E6F" w14:textId="767BC037" w:rsidR="001F5AB5" w:rsidRPr="00DE4268" w:rsidDel="00323A48" w:rsidRDefault="001F5AB5" w:rsidP="001F5AB5">
      <w:pPr>
        <w:rPr>
          <w:del w:id="2047" w:author="Windows 用户" w:date="2019-10-03T20:41:00Z"/>
        </w:rPr>
      </w:pPr>
      <w:del w:id="2048" w:author="Windows 用户" w:date="2019-10-03T20:41:00Z">
        <w:r w:rsidRPr="00DE4268" w:rsidDel="00323A48">
          <w:delText xml:space="preserve">　　全国解放战争的胜利发展。土地改革与农民的广泛发动。第二条战线的形成和发展。</w:delText>
        </w:r>
      </w:del>
    </w:p>
    <w:p w14:paraId="39C743D9" w14:textId="275CAA33" w:rsidR="001F5AB5" w:rsidRPr="00DE4268" w:rsidDel="00323A48" w:rsidRDefault="001F5AB5" w:rsidP="001F5AB5">
      <w:pPr>
        <w:rPr>
          <w:del w:id="2049" w:author="Windows 用户" w:date="2019-10-03T20:41:00Z"/>
        </w:rPr>
      </w:pPr>
      <w:del w:id="2050" w:author="Windows 用户" w:date="2019-10-03T20:41:00Z">
        <w:r w:rsidRPr="00DE4268" w:rsidDel="00323A48">
          <w:delText xml:space="preserve">　　</w:delText>
        </w:r>
        <w:r w:rsidRPr="00DE4268" w:rsidDel="00323A48">
          <w:delText>3.</w:delText>
        </w:r>
        <w:r w:rsidRPr="00DE4268" w:rsidDel="00323A48">
          <w:delText>中国共产党与民主党派的合作</w:delText>
        </w:r>
      </w:del>
    </w:p>
    <w:p w14:paraId="2C82A869" w14:textId="1F25FA21" w:rsidR="001F5AB5" w:rsidRPr="00DE4268" w:rsidDel="00323A48" w:rsidRDefault="001F5AB5" w:rsidP="001F5AB5">
      <w:pPr>
        <w:rPr>
          <w:del w:id="2051" w:author="Windows 用户" w:date="2019-10-03T20:41:00Z"/>
        </w:rPr>
      </w:pPr>
      <w:del w:id="2052" w:author="Windows 用户" w:date="2019-10-03T20:41:00Z">
        <w:r w:rsidRPr="00DE4268" w:rsidDel="00323A48">
          <w:delText xml:space="preserve">　　中国共产党与民主党派的合作。第三条道路的幻灭。中国共产党领导的多党合作、政治协商格局的形成。</w:delText>
        </w:r>
      </w:del>
    </w:p>
    <w:p w14:paraId="2B83900C" w14:textId="2ECEE96D" w:rsidR="001F5AB5" w:rsidRPr="00DE4268" w:rsidDel="00323A48" w:rsidRDefault="001F5AB5" w:rsidP="001F5AB5">
      <w:pPr>
        <w:rPr>
          <w:del w:id="2053" w:author="Windows 用户" w:date="2019-10-03T20:41:00Z"/>
        </w:rPr>
      </w:pPr>
      <w:del w:id="2054" w:author="Windows 用户" w:date="2019-10-03T20:41:00Z">
        <w:r w:rsidRPr="00DE4268" w:rsidDel="00323A48">
          <w:delText xml:space="preserve">　　</w:delText>
        </w:r>
        <w:r w:rsidRPr="00DE4268" w:rsidDel="00323A48">
          <w:delText>4</w:delText>
        </w:r>
        <w:r w:rsidRPr="00DE4268" w:rsidDel="00323A48">
          <w:delText>．创建人民民主专政的新中国</w:delText>
        </w:r>
      </w:del>
    </w:p>
    <w:p w14:paraId="7139F645" w14:textId="1E82B408" w:rsidR="001F5AB5" w:rsidRPr="00DE4268" w:rsidDel="00323A48" w:rsidRDefault="001F5AB5" w:rsidP="001F5AB5">
      <w:pPr>
        <w:rPr>
          <w:del w:id="2055" w:author="Windows 用户" w:date="2019-10-03T20:41:00Z"/>
        </w:rPr>
      </w:pPr>
      <w:del w:id="2056" w:author="Windows 用户" w:date="2019-10-03T20:41:00Z">
        <w:r w:rsidRPr="00DE4268" w:rsidDel="00323A48">
          <w:delText xml:space="preserve">　　南京国民党政权的覆灭。人民政协与《共同纲领》。中国革命胜利的原因和基本经验。</w:delText>
        </w:r>
      </w:del>
    </w:p>
    <w:p w14:paraId="57A9B412" w14:textId="4213DDA4" w:rsidR="001F5AB5" w:rsidRPr="00DE4268" w:rsidDel="00323A48" w:rsidRDefault="001F5AB5" w:rsidP="001F5AB5">
      <w:pPr>
        <w:rPr>
          <w:del w:id="2057" w:author="Windows 用户" w:date="2019-10-03T20:41:00Z"/>
        </w:rPr>
      </w:pPr>
      <w:del w:id="2058" w:author="Windows 用户" w:date="2019-10-03T20:41:00Z">
        <w:r w:rsidRPr="00DE4268" w:rsidDel="00323A48">
          <w:delText xml:space="preserve">　　（八）社会主义基本制度在中国的确立</w:delText>
        </w:r>
      </w:del>
    </w:p>
    <w:p w14:paraId="246DEBE2" w14:textId="1447D7A9" w:rsidR="001F5AB5" w:rsidRPr="00DE4268" w:rsidDel="00323A48" w:rsidRDefault="001F5AB5" w:rsidP="001F5AB5">
      <w:pPr>
        <w:rPr>
          <w:del w:id="2059" w:author="Windows 用户" w:date="2019-10-03T20:41:00Z"/>
        </w:rPr>
      </w:pPr>
      <w:del w:id="2060" w:author="Windows 用户" w:date="2019-10-03T20:41:00Z">
        <w:r w:rsidRPr="00DE4268" w:rsidDel="00323A48">
          <w:delText xml:space="preserve">　　</w:delText>
        </w:r>
        <w:r w:rsidRPr="00DE4268" w:rsidDel="00323A48">
          <w:delText>1</w:delText>
        </w:r>
        <w:r w:rsidRPr="00DE4268" w:rsidDel="00323A48">
          <w:delText>．从新民主主义向社会主义过渡的开始</w:delText>
        </w:r>
      </w:del>
    </w:p>
    <w:p w14:paraId="27FF12AC" w14:textId="7A9DE9D9" w:rsidR="001F5AB5" w:rsidRPr="00DE4268" w:rsidDel="00323A48" w:rsidRDefault="001F5AB5" w:rsidP="001F5AB5">
      <w:pPr>
        <w:rPr>
          <w:del w:id="2061" w:author="Windows 用户" w:date="2019-10-03T20:41:00Z"/>
        </w:rPr>
      </w:pPr>
      <w:del w:id="2062" w:author="Windows 用户" w:date="2019-10-03T20:41:00Z">
        <w:r w:rsidRPr="00DE4268" w:rsidDel="00323A48">
          <w:delText xml:space="preserve">　　中华人民共和国的成立及其伟大意义。完成民主革命的遗留任务，恢复国民经济。开始向社会主义过渡。</w:delText>
        </w:r>
      </w:del>
    </w:p>
    <w:p w14:paraId="7F7C1497" w14:textId="3A1B7375" w:rsidR="001F5AB5" w:rsidRPr="00DE4268" w:rsidDel="00323A48" w:rsidRDefault="001F5AB5" w:rsidP="001F5AB5">
      <w:pPr>
        <w:rPr>
          <w:del w:id="2063" w:author="Windows 用户" w:date="2019-10-03T20:41:00Z"/>
        </w:rPr>
      </w:pPr>
      <w:del w:id="2064" w:author="Windows 用户" w:date="2019-10-03T20:41:00Z">
        <w:r w:rsidRPr="00DE4268" w:rsidDel="00323A48">
          <w:delText xml:space="preserve">　　</w:delText>
        </w:r>
        <w:r w:rsidRPr="00DE4268" w:rsidDel="00323A48">
          <w:delText>2</w:delText>
        </w:r>
        <w:r w:rsidRPr="00DE4268" w:rsidDel="00323A48">
          <w:delText>．选择社会主义道路</w:delText>
        </w:r>
      </w:del>
    </w:p>
    <w:p w14:paraId="562EE954" w14:textId="2840A559" w:rsidR="001F5AB5" w:rsidRPr="00DE4268" w:rsidDel="00323A48" w:rsidRDefault="001F5AB5" w:rsidP="001F5AB5">
      <w:pPr>
        <w:rPr>
          <w:del w:id="2065" w:author="Windows 用户" w:date="2019-10-03T20:41:00Z"/>
        </w:rPr>
      </w:pPr>
      <w:del w:id="2066" w:author="Windows 用户" w:date="2019-10-03T20:41:00Z">
        <w:r w:rsidRPr="00DE4268" w:rsidDel="00323A48">
          <w:delText xml:space="preserve">　　工业化的任务和发展道路。过渡时期总路线的提出。实行社会主义改造的必要性和条件。</w:delText>
        </w:r>
      </w:del>
    </w:p>
    <w:p w14:paraId="60BA1ABF" w14:textId="05A2788B" w:rsidR="001F5AB5" w:rsidRPr="00DE4268" w:rsidDel="00323A48" w:rsidRDefault="001F5AB5" w:rsidP="001F5AB5">
      <w:pPr>
        <w:rPr>
          <w:del w:id="2067" w:author="Windows 用户" w:date="2019-10-03T20:41:00Z"/>
        </w:rPr>
      </w:pPr>
      <w:del w:id="2068" w:author="Windows 用户" w:date="2019-10-03T20:41:00Z">
        <w:r w:rsidRPr="00DE4268" w:rsidDel="00323A48">
          <w:delText xml:space="preserve">　　</w:delText>
        </w:r>
        <w:r w:rsidRPr="00DE4268" w:rsidDel="00323A48">
          <w:delText>3</w:delText>
        </w:r>
        <w:r w:rsidRPr="00DE4268" w:rsidDel="00323A48">
          <w:delText>．有中国特点的向社会主义过渡的道路</w:delText>
        </w:r>
      </w:del>
    </w:p>
    <w:p w14:paraId="5EA10C6B" w14:textId="55AF7ADB" w:rsidR="001F5AB5" w:rsidRPr="00DE4268" w:rsidDel="00323A48" w:rsidRDefault="001F5AB5" w:rsidP="001F5AB5">
      <w:pPr>
        <w:rPr>
          <w:del w:id="2069" w:author="Windows 用户" w:date="2019-10-03T20:41:00Z"/>
        </w:rPr>
      </w:pPr>
      <w:del w:id="2070" w:author="Windows 用户" w:date="2019-10-03T20:41:00Z">
        <w:r w:rsidRPr="00DE4268" w:rsidDel="00323A48">
          <w:delText xml:space="preserve">　　社会主义工业化与社会主义改造同时并举。农业、手工业合作化运动的发展。对资本主义工商业赎买政策的实施。社会主义基本制度在中国的全面确立及其意义。</w:delText>
        </w:r>
      </w:del>
    </w:p>
    <w:p w14:paraId="63664873" w14:textId="1C21C167" w:rsidR="001F5AB5" w:rsidRPr="00DE4268" w:rsidDel="00323A48" w:rsidRDefault="001F5AB5" w:rsidP="001F5AB5">
      <w:pPr>
        <w:rPr>
          <w:del w:id="2071" w:author="Windows 用户" w:date="2019-10-03T20:41:00Z"/>
        </w:rPr>
      </w:pPr>
      <w:del w:id="2072" w:author="Windows 用户" w:date="2019-10-03T20:41:00Z">
        <w:r w:rsidRPr="00DE4268" w:rsidDel="00323A48">
          <w:delText xml:space="preserve">　　（九）社会主义建设在探索中曲折发展</w:delText>
        </w:r>
      </w:del>
    </w:p>
    <w:p w14:paraId="65F64CFA" w14:textId="604A28C0" w:rsidR="001F5AB5" w:rsidRPr="00DE4268" w:rsidDel="00323A48" w:rsidRDefault="001F5AB5" w:rsidP="001F5AB5">
      <w:pPr>
        <w:rPr>
          <w:del w:id="2073" w:author="Windows 用户" w:date="2019-10-03T20:41:00Z"/>
        </w:rPr>
      </w:pPr>
      <w:del w:id="2074" w:author="Windows 用户" w:date="2019-10-03T20:41:00Z">
        <w:r w:rsidRPr="00DE4268" w:rsidDel="00323A48">
          <w:delText xml:space="preserve">　　</w:delText>
        </w:r>
        <w:r w:rsidRPr="00DE4268" w:rsidDel="00323A48">
          <w:delText>1</w:delText>
        </w:r>
        <w:r w:rsidRPr="00DE4268" w:rsidDel="00323A48">
          <w:delText>．社会主义建设的初步探索</w:delText>
        </w:r>
      </w:del>
    </w:p>
    <w:p w14:paraId="34F3ED8F" w14:textId="58F99963" w:rsidR="001F5AB5" w:rsidRPr="00DE4268" w:rsidDel="00323A48" w:rsidRDefault="001F5AB5" w:rsidP="001F5AB5">
      <w:pPr>
        <w:rPr>
          <w:del w:id="2075" w:author="Windows 用户" w:date="2019-10-03T20:41:00Z"/>
        </w:rPr>
      </w:pPr>
      <w:del w:id="2076" w:author="Windows 用户" w:date="2019-10-03T20:41:00Z">
        <w:r w:rsidRPr="00DE4268" w:rsidDel="00323A48">
          <w:delText xml:space="preserve">　　全面建设社会主义的开端。中共八大路线的制定。《关于正确处理人民内部矛盾的问题》的发表。探索社会主义建设道路的初步成果。</w:delText>
        </w:r>
      </w:del>
    </w:p>
    <w:p w14:paraId="0CED5F85" w14:textId="603FDCCD" w:rsidR="001F5AB5" w:rsidRPr="00DE4268" w:rsidDel="00323A48" w:rsidRDefault="001F5AB5" w:rsidP="001F5AB5">
      <w:pPr>
        <w:rPr>
          <w:del w:id="2077" w:author="Windows 用户" w:date="2019-10-03T20:41:00Z"/>
        </w:rPr>
      </w:pPr>
      <w:del w:id="2078" w:author="Windows 用户" w:date="2019-10-03T20:41:00Z">
        <w:r w:rsidRPr="00DE4268" w:rsidDel="00323A48">
          <w:delText xml:space="preserve">　　</w:delText>
        </w:r>
        <w:r w:rsidRPr="00DE4268" w:rsidDel="00323A48">
          <w:delText>2</w:delText>
        </w:r>
        <w:r w:rsidRPr="00DE4268" w:rsidDel="00323A48">
          <w:delText>．探索中的严重曲折</w:delText>
        </w:r>
      </w:del>
    </w:p>
    <w:p w14:paraId="09761942" w14:textId="54B81CE7" w:rsidR="001F5AB5" w:rsidRPr="00DE4268" w:rsidDel="00323A48" w:rsidRDefault="001F5AB5" w:rsidP="001F5AB5">
      <w:pPr>
        <w:rPr>
          <w:del w:id="2079" w:author="Windows 用户" w:date="2019-10-03T20:41:00Z"/>
        </w:rPr>
      </w:pPr>
      <w:del w:id="2080" w:author="Windows 用户" w:date="2019-10-03T20:41:00Z">
        <w:r w:rsidRPr="00DE4268" w:rsidDel="00323A48">
          <w:delText xml:space="preserve">　　</w:delText>
        </w:r>
        <w:r w:rsidRPr="00DE4268" w:rsidDel="00323A48">
          <w:delText>"</w:delText>
        </w:r>
        <w:r w:rsidRPr="00DE4268" w:rsidDel="00323A48">
          <w:delText>大跃进</w:delText>
        </w:r>
        <w:r w:rsidRPr="00DE4268" w:rsidDel="00323A48">
          <w:delText>"</w:delText>
        </w:r>
        <w:r w:rsidRPr="00DE4268" w:rsidDel="00323A48">
          <w:delText>及其纠正。</w:delText>
        </w:r>
        <w:r w:rsidRPr="00DE4268" w:rsidDel="00323A48">
          <w:delText>"</w:delText>
        </w:r>
        <w:r w:rsidRPr="00DE4268" w:rsidDel="00323A48">
          <w:delText>文化大革命</w:delText>
        </w:r>
        <w:r w:rsidRPr="00DE4268" w:rsidDel="00323A48">
          <w:delText>"</w:delText>
        </w:r>
        <w:r w:rsidRPr="00DE4268" w:rsidDel="00323A48">
          <w:delText>及其结束。严重的曲折和深刻的教训。</w:delText>
        </w:r>
      </w:del>
    </w:p>
    <w:p w14:paraId="12B3A556" w14:textId="3453AA1D" w:rsidR="001F5AB5" w:rsidRPr="00DE4268" w:rsidDel="00323A48" w:rsidRDefault="001F5AB5" w:rsidP="001F5AB5">
      <w:pPr>
        <w:rPr>
          <w:del w:id="2081" w:author="Windows 用户" w:date="2019-10-03T20:41:00Z"/>
        </w:rPr>
      </w:pPr>
      <w:del w:id="2082" w:author="Windows 用户" w:date="2019-10-03T20:41:00Z">
        <w:r w:rsidRPr="00DE4268" w:rsidDel="00323A48">
          <w:delText xml:space="preserve">　　</w:delText>
        </w:r>
        <w:r w:rsidRPr="00DE4268" w:rsidDel="00323A48">
          <w:delText>3</w:delText>
        </w:r>
        <w:r w:rsidRPr="00DE4268" w:rsidDel="00323A48">
          <w:delText>．建设的成就，探索的成果</w:delText>
        </w:r>
      </w:del>
    </w:p>
    <w:p w14:paraId="10DA9C1A" w14:textId="2CE4E4F7" w:rsidR="001F5AB5" w:rsidRPr="00DE4268" w:rsidDel="00323A48" w:rsidRDefault="001F5AB5" w:rsidP="001F5AB5">
      <w:pPr>
        <w:rPr>
          <w:del w:id="2083" w:author="Windows 用户" w:date="2019-10-03T20:41:00Z"/>
        </w:rPr>
      </w:pPr>
      <w:del w:id="2084" w:author="Windows 用户" w:date="2019-10-03T20:41:00Z">
        <w:r w:rsidRPr="00DE4268" w:rsidDel="00323A48">
          <w:delText xml:space="preserve">　　独立的、比较完整的工业体系和国民经济体系的建立。人民生活水平的提高与文化、医疗、科技事业的发展。国际地位的提高与国际环境的改善。探索中形成的建设社会主义的若干重要原则。</w:delText>
        </w:r>
      </w:del>
    </w:p>
    <w:p w14:paraId="2DA34C57" w14:textId="3713EE03" w:rsidR="001F5AB5" w:rsidRPr="00DE4268" w:rsidDel="00323A48" w:rsidRDefault="001F5AB5" w:rsidP="001F5AB5">
      <w:pPr>
        <w:rPr>
          <w:del w:id="2085" w:author="Windows 用户" w:date="2019-10-03T20:41:00Z"/>
        </w:rPr>
      </w:pPr>
      <w:del w:id="2086" w:author="Windows 用户" w:date="2019-10-03T20:41:00Z">
        <w:r w:rsidRPr="00DE4268" w:rsidDel="00323A48">
          <w:delText xml:space="preserve">　　（十）改革开放与现代化建设新时期</w:delText>
        </w:r>
      </w:del>
    </w:p>
    <w:p w14:paraId="6CB4769A" w14:textId="651200BC" w:rsidR="001F5AB5" w:rsidRPr="00DE4268" w:rsidDel="00323A48" w:rsidRDefault="001F5AB5" w:rsidP="001F5AB5">
      <w:pPr>
        <w:rPr>
          <w:del w:id="2087" w:author="Windows 用户" w:date="2019-10-03T20:41:00Z"/>
        </w:rPr>
      </w:pPr>
      <w:del w:id="2088" w:author="Windows 用户" w:date="2019-10-03T20:41:00Z">
        <w:r w:rsidRPr="00DE4268" w:rsidDel="00323A48">
          <w:delText xml:space="preserve">　　</w:delText>
        </w:r>
        <w:r w:rsidRPr="00DE4268" w:rsidDel="00323A48">
          <w:delText>1</w:delText>
        </w:r>
        <w:r w:rsidRPr="00DE4268" w:rsidDel="00323A48">
          <w:delText>．历史性的伟大转折和改革开放的起步</w:delText>
        </w:r>
      </w:del>
    </w:p>
    <w:p w14:paraId="6236D958" w14:textId="3A1563CE" w:rsidR="001F5AB5" w:rsidRPr="00DE4268" w:rsidDel="00323A48" w:rsidRDefault="001F5AB5" w:rsidP="001F5AB5">
      <w:pPr>
        <w:rPr>
          <w:del w:id="2089" w:author="Windows 用户" w:date="2019-10-03T20:41:00Z"/>
        </w:rPr>
      </w:pPr>
      <w:del w:id="2090" w:author="Windows 用户" w:date="2019-10-03T20:41:00Z">
        <w:r w:rsidRPr="00DE4268" w:rsidDel="00323A48">
          <w:delText xml:space="preserve">　　关于真理标准问题的讨论。中共十一届三中全会的伟大转折。农村改革的突破性进展。坚持四项基本原则的提出。科学评价毛泽东和毛泽东思想。</w:delText>
        </w:r>
      </w:del>
    </w:p>
    <w:p w14:paraId="6D3CF848" w14:textId="66D2EF00" w:rsidR="001F5AB5" w:rsidRPr="00DE4268" w:rsidDel="00323A48" w:rsidRDefault="001F5AB5" w:rsidP="001F5AB5">
      <w:pPr>
        <w:rPr>
          <w:del w:id="2091" w:author="Windows 用户" w:date="2019-10-03T20:41:00Z"/>
        </w:rPr>
      </w:pPr>
      <w:del w:id="2092" w:author="Windows 用户" w:date="2019-10-03T20:41:00Z">
        <w:r w:rsidRPr="00DE4268" w:rsidDel="00323A48">
          <w:delText xml:space="preserve">　　</w:delText>
        </w:r>
        <w:r w:rsidRPr="00DE4268" w:rsidDel="00323A48">
          <w:delText>2</w:delText>
        </w:r>
        <w:r w:rsidRPr="00DE4268" w:rsidDel="00323A48">
          <w:delText>．改革开放和现代化建设新局面的展开</w:delText>
        </w:r>
      </w:del>
    </w:p>
    <w:p w14:paraId="570DD0E6" w14:textId="20718B02" w:rsidR="001F5AB5" w:rsidRPr="00DE4268" w:rsidDel="00323A48" w:rsidRDefault="001F5AB5" w:rsidP="001F5AB5">
      <w:pPr>
        <w:rPr>
          <w:del w:id="2093" w:author="Windows 用户" w:date="2019-10-03T20:41:00Z"/>
        </w:rPr>
      </w:pPr>
      <w:del w:id="2094" w:author="Windows 用户" w:date="2019-10-03T20:41:00Z">
        <w:r w:rsidRPr="00DE4268" w:rsidDel="00323A48">
          <w:delText xml:space="preserve">　　中共十二大制定社会主义现代化建设纲领。改革重点从农村转向城市。多层次对外开放格局的形成。</w:delText>
        </w:r>
      </w:del>
    </w:p>
    <w:p w14:paraId="4813F360" w14:textId="50B48720" w:rsidR="001F5AB5" w:rsidRPr="00DE4268" w:rsidDel="00323A48" w:rsidRDefault="001F5AB5" w:rsidP="001F5AB5">
      <w:pPr>
        <w:rPr>
          <w:del w:id="2095" w:author="Windows 用户" w:date="2019-10-03T20:41:00Z"/>
        </w:rPr>
      </w:pPr>
      <w:del w:id="2096" w:author="Windows 用户" w:date="2019-10-03T20:41:00Z">
        <w:r w:rsidRPr="00DE4268" w:rsidDel="00323A48">
          <w:delText xml:space="preserve">　　中共十三大提出社会主义初级阶段理论和党的基本路线。</w:delText>
        </w:r>
        <w:r w:rsidRPr="00DE4268" w:rsidDel="00323A48">
          <w:delText>"</w:delText>
        </w:r>
        <w:r w:rsidRPr="00DE4268" w:rsidDel="00323A48">
          <w:delText>三步走</w:delText>
        </w:r>
        <w:r w:rsidRPr="00DE4268" w:rsidDel="00323A48">
          <w:delText>"</w:delText>
        </w:r>
        <w:r w:rsidRPr="00DE4268" w:rsidDel="00323A48">
          <w:delText>发展战略的制定和实施。</w:delText>
        </w:r>
      </w:del>
    </w:p>
    <w:p w14:paraId="406C9253" w14:textId="63E3D419" w:rsidR="001F5AB5" w:rsidRPr="00DE4268" w:rsidDel="00323A48" w:rsidRDefault="001F5AB5" w:rsidP="001F5AB5">
      <w:pPr>
        <w:rPr>
          <w:del w:id="2097" w:author="Windows 用户" w:date="2019-10-03T20:41:00Z"/>
        </w:rPr>
      </w:pPr>
      <w:del w:id="2098" w:author="Windows 用户" w:date="2019-10-03T20:41:00Z">
        <w:r w:rsidRPr="00DE4268" w:rsidDel="00323A48">
          <w:delText xml:space="preserve">　　</w:delText>
        </w:r>
        <w:r w:rsidRPr="00DE4268" w:rsidDel="00323A48">
          <w:delText>3</w:delText>
        </w:r>
        <w:r w:rsidRPr="00DE4268" w:rsidDel="00323A48">
          <w:delText>．中国特色社会主义事业跨世纪发展</w:delText>
        </w:r>
      </w:del>
    </w:p>
    <w:p w14:paraId="20365BF0" w14:textId="36D05D04" w:rsidR="001F5AB5" w:rsidRPr="00DE4268" w:rsidDel="00323A48" w:rsidRDefault="001F5AB5" w:rsidP="001F5AB5">
      <w:pPr>
        <w:rPr>
          <w:del w:id="2099" w:author="Windows 用户" w:date="2019-10-03T20:41:00Z"/>
        </w:rPr>
      </w:pPr>
      <w:del w:id="2100" w:author="Windows 用户" w:date="2019-10-03T20:41:00Z">
        <w:r w:rsidRPr="00DE4268" w:rsidDel="00323A48">
          <w:delText xml:space="preserve">　　邓小平南方谈话。中共十四大确立社会主义市场经济体制的改革目标。中共十五大高举邓小平理论伟大旗帜，提出跨世纪发展战略。</w:delText>
        </w:r>
      </w:del>
    </w:p>
    <w:p w14:paraId="6071BB3C" w14:textId="6FD0D65F" w:rsidR="001F5AB5" w:rsidRPr="00DE4268" w:rsidDel="00323A48" w:rsidRDefault="001F5AB5" w:rsidP="001F5AB5">
      <w:pPr>
        <w:rPr>
          <w:del w:id="2101" w:author="Windows 用户" w:date="2019-10-03T20:41:00Z"/>
        </w:rPr>
      </w:pPr>
      <w:del w:id="2102" w:author="Windows 用户" w:date="2019-10-03T20:41:00Z">
        <w:r w:rsidRPr="00DE4268" w:rsidDel="00323A48">
          <w:delText xml:space="preserve">　　</w:delText>
        </w:r>
        <w:r w:rsidRPr="00DE4268" w:rsidDel="00323A48">
          <w:delText>4</w:delText>
        </w:r>
        <w:r w:rsidRPr="00DE4268" w:rsidDel="00323A48">
          <w:delText>．在新的历史起点上推进中国特色社会主义</w:delText>
        </w:r>
      </w:del>
    </w:p>
    <w:p w14:paraId="0628DDB8" w14:textId="3E973E93" w:rsidR="001F5AB5" w:rsidRPr="00DE4268" w:rsidDel="00323A48" w:rsidRDefault="001F5AB5" w:rsidP="001F5AB5">
      <w:pPr>
        <w:rPr>
          <w:del w:id="2103" w:author="Windows 用户" w:date="2019-10-03T20:41:00Z"/>
        </w:rPr>
      </w:pPr>
      <w:del w:id="2104" w:author="Windows 用户" w:date="2019-10-03T20:41:00Z">
        <w:r w:rsidRPr="00DE4268" w:rsidDel="00323A48">
          <w:delText xml:space="preserve">　　中共十六大制定全面建设小康社会的行动纲领。不断推动经济社会的科学发展。加强党的执政能力建设和先进性建设。中共十七大总结改革开放以来的历史进程和基本经验，提出全面建设小康社会奋斗目标的新要求。</w:delText>
        </w:r>
      </w:del>
    </w:p>
    <w:p w14:paraId="68CE850D" w14:textId="23D0D380" w:rsidR="001F5AB5" w:rsidRPr="00DE4268" w:rsidDel="00323A48" w:rsidRDefault="001F5AB5" w:rsidP="001F5AB5">
      <w:pPr>
        <w:rPr>
          <w:del w:id="2105" w:author="Windows 用户" w:date="2019-10-03T20:41:00Z"/>
        </w:rPr>
      </w:pPr>
      <w:del w:id="2106" w:author="Windows 用户" w:date="2019-10-03T20:41:00Z">
        <w:r w:rsidRPr="00DE4268" w:rsidDel="00323A48">
          <w:delText xml:space="preserve">　　</w:delText>
        </w:r>
        <w:r w:rsidRPr="00DE4268" w:rsidDel="00323A48">
          <w:delText>5</w:delText>
        </w:r>
        <w:r w:rsidRPr="00DE4268" w:rsidDel="00323A48">
          <w:delText>．开拓中国特色社会主义更为广阔的发展前景</w:delText>
        </w:r>
      </w:del>
    </w:p>
    <w:p w14:paraId="55D3402D" w14:textId="2F52A282" w:rsidR="001F5AB5" w:rsidRPr="00DE4268" w:rsidDel="00323A48" w:rsidRDefault="001F5AB5" w:rsidP="001F5AB5">
      <w:pPr>
        <w:rPr>
          <w:del w:id="2107" w:author="Windows 用户" w:date="2019-10-03T20:41:00Z"/>
        </w:rPr>
      </w:pPr>
      <w:del w:id="2108" w:author="Windows 用户" w:date="2019-10-03T20:41:00Z">
        <w:r w:rsidRPr="00DE4268" w:rsidDel="00323A48">
          <w:delText xml:space="preserve">　　中共十八大特别是十九大确立全面建成小康社会的战略目标。实现民族复兴中国梦的提出。协调推进</w:delText>
        </w:r>
        <w:r w:rsidRPr="00DE4268" w:rsidDel="00323A48">
          <w:delText>"</w:delText>
        </w:r>
        <w:r w:rsidRPr="00DE4268" w:rsidDel="00323A48">
          <w:delText>四个全面</w:delText>
        </w:r>
        <w:r w:rsidRPr="00DE4268" w:rsidDel="00323A48">
          <w:delText>"</w:delText>
        </w:r>
        <w:r w:rsidRPr="00DE4268" w:rsidDel="00323A48">
          <w:delText>的战略布局。具有新的历史特点的重大实践的展开。</w:delText>
        </w:r>
      </w:del>
    </w:p>
    <w:p w14:paraId="2451F33D" w14:textId="2F744380" w:rsidR="001F5AB5" w:rsidRPr="00DE4268" w:rsidDel="00323A48" w:rsidRDefault="001F5AB5" w:rsidP="001F5AB5">
      <w:pPr>
        <w:rPr>
          <w:del w:id="2109" w:author="Windows 用户" w:date="2019-10-03T20:41:00Z"/>
        </w:rPr>
      </w:pPr>
      <w:del w:id="2110" w:author="Windows 用户" w:date="2019-10-03T20:41:00Z">
        <w:r w:rsidRPr="00DE4268" w:rsidDel="00323A48">
          <w:delText xml:space="preserve">　　</w:delText>
        </w:r>
        <w:r w:rsidRPr="00DE4268" w:rsidDel="00323A48">
          <w:delText>6.</w:delText>
        </w:r>
        <w:r w:rsidRPr="00DE4268" w:rsidDel="00323A48">
          <w:delText>坚定不移沿着中国特色社会主义道路前进</w:delText>
        </w:r>
      </w:del>
    </w:p>
    <w:p w14:paraId="76ED2C6B" w14:textId="143EA8E4" w:rsidR="001F5AB5" w:rsidRPr="00DE4268" w:rsidDel="00323A48" w:rsidRDefault="001F5AB5" w:rsidP="001F5AB5">
      <w:pPr>
        <w:rPr>
          <w:del w:id="2111" w:author="Windows 用户" w:date="2019-10-03T20:41:00Z"/>
        </w:rPr>
      </w:pPr>
      <w:del w:id="2112" w:author="Windows 用户" w:date="2019-10-03T20:41:00Z">
        <w:r w:rsidRPr="00DE4268" w:rsidDel="00323A48">
          <w:delText xml:space="preserve">　　新中国发展的两个历史时期及其相互关系。改革开放以来取得的巨大成就及其根本原因和主要经验。坚持和发展中国特色社会主义，努力实现</w:delText>
        </w:r>
        <w:r w:rsidRPr="00DE4268" w:rsidDel="00323A48">
          <w:delText>"</w:delText>
        </w:r>
        <w:r w:rsidRPr="00DE4268" w:rsidDel="00323A48">
          <w:delText>两个一百年</w:delText>
        </w:r>
        <w:r w:rsidRPr="00DE4268" w:rsidDel="00323A48">
          <w:delText>"</w:delText>
        </w:r>
        <w:r w:rsidRPr="00DE4268" w:rsidDel="00323A48">
          <w:delText>的奋斗目标。</w:delText>
        </w:r>
      </w:del>
    </w:p>
    <w:p w14:paraId="03CE0D18" w14:textId="42E200FA" w:rsidR="001F5AB5" w:rsidDel="00323A48" w:rsidRDefault="001F5AB5" w:rsidP="001F5AB5">
      <w:pPr>
        <w:rPr>
          <w:del w:id="2113" w:author="Windows 用户" w:date="2019-10-03T20:41:00Z"/>
          <w:rFonts w:ascii="华文中宋" w:eastAsia="华文中宋" w:hAnsi="华文中宋"/>
          <w:b/>
        </w:rPr>
      </w:pPr>
    </w:p>
    <w:p w14:paraId="12D90DE4" w14:textId="734C61F7" w:rsidR="00395B87" w:rsidDel="00323A48" w:rsidRDefault="00395B87" w:rsidP="001F5AB5">
      <w:pPr>
        <w:rPr>
          <w:del w:id="2114" w:author="Windows 用户" w:date="2019-10-03T20:41:00Z"/>
          <w:rFonts w:ascii="华文中宋" w:eastAsia="华文中宋" w:hAnsi="华文中宋"/>
          <w:b/>
        </w:rPr>
      </w:pPr>
    </w:p>
    <w:p w14:paraId="2BF691D6" w14:textId="54573731" w:rsidR="00395B87" w:rsidDel="00323A48" w:rsidRDefault="00395B87" w:rsidP="001F5AB5">
      <w:pPr>
        <w:rPr>
          <w:del w:id="2115" w:author="Windows 用户" w:date="2019-10-03T20:41:00Z"/>
          <w:rFonts w:ascii="华文中宋" w:eastAsia="华文中宋" w:hAnsi="华文中宋"/>
          <w:b/>
        </w:rPr>
      </w:pPr>
    </w:p>
    <w:p w14:paraId="2D458673" w14:textId="211EE7CD" w:rsidR="001F5AB5" w:rsidDel="00323A48" w:rsidRDefault="001F5AB5" w:rsidP="001F5AB5">
      <w:pPr>
        <w:jc w:val="center"/>
        <w:rPr>
          <w:del w:id="2116" w:author="Windows 用户" w:date="2019-10-03T20:41:00Z"/>
          <w:rFonts w:ascii="华文中宋" w:eastAsia="华文中宋" w:hAnsi="华文中宋"/>
          <w:b/>
        </w:rPr>
      </w:pPr>
      <w:del w:id="2117" w:author="Windows 用户" w:date="2019-10-03T20:41:00Z">
        <w:r w:rsidRPr="00DE4268" w:rsidDel="00323A48">
          <w:rPr>
            <w:rFonts w:ascii="华文中宋" w:eastAsia="华文中宋" w:hAnsi="华文中宋"/>
            <w:b/>
          </w:rPr>
          <w:delText>四、思想道德修养与法律基础</w:delText>
        </w:r>
      </w:del>
    </w:p>
    <w:p w14:paraId="5F43BD19" w14:textId="39AF6D0E" w:rsidR="001F5AB5" w:rsidRPr="00DE4268" w:rsidDel="00323A48" w:rsidRDefault="001F5AB5" w:rsidP="001F5AB5">
      <w:pPr>
        <w:jc w:val="center"/>
        <w:rPr>
          <w:del w:id="2118" w:author="Windows 用户" w:date="2019-10-03T20:41:00Z"/>
          <w:rFonts w:ascii="华文中宋" w:eastAsia="华文中宋" w:hAnsi="华文中宋"/>
          <w:b/>
        </w:rPr>
      </w:pPr>
    </w:p>
    <w:p w14:paraId="44BA4152" w14:textId="45223E6A" w:rsidR="001F5AB5" w:rsidRPr="00DE4268" w:rsidDel="00323A48" w:rsidRDefault="001F5AB5" w:rsidP="001F5AB5">
      <w:pPr>
        <w:rPr>
          <w:del w:id="2119" w:author="Windows 用户" w:date="2019-10-03T20:41:00Z"/>
        </w:rPr>
      </w:pPr>
      <w:del w:id="2120" w:author="Windows 用户" w:date="2019-10-03T20:41:00Z">
        <w:r w:rsidRPr="00DE4268" w:rsidDel="00323A48">
          <w:delText xml:space="preserve">　　绪论</w:delText>
        </w:r>
      </w:del>
    </w:p>
    <w:p w14:paraId="3868CD71" w14:textId="69C0638A" w:rsidR="001F5AB5" w:rsidRPr="00DE4268" w:rsidDel="00323A48" w:rsidRDefault="001F5AB5" w:rsidP="001F5AB5">
      <w:pPr>
        <w:rPr>
          <w:del w:id="2121" w:author="Windows 用户" w:date="2019-10-03T20:41:00Z"/>
        </w:rPr>
      </w:pPr>
      <w:del w:id="2122" w:author="Windows 用户" w:date="2019-10-03T20:41:00Z">
        <w:r w:rsidRPr="00DE4268" w:rsidDel="00323A48">
          <w:delText xml:space="preserve">　　</w:delText>
        </w:r>
        <w:r w:rsidRPr="00DE4268" w:rsidDel="00323A48">
          <w:delText>1.</w:delText>
        </w:r>
        <w:r w:rsidRPr="00DE4268" w:rsidDel="00323A48">
          <w:delText>提升思想道德素质和法律素质</w:delText>
        </w:r>
      </w:del>
    </w:p>
    <w:p w14:paraId="279E3C0C" w14:textId="6135499B" w:rsidR="001F5AB5" w:rsidRPr="00DE4268" w:rsidDel="00323A48" w:rsidRDefault="001F5AB5" w:rsidP="001F5AB5">
      <w:pPr>
        <w:rPr>
          <w:del w:id="2123" w:author="Windows 用户" w:date="2019-10-03T20:41:00Z"/>
        </w:rPr>
      </w:pPr>
      <w:del w:id="2124" w:author="Windows 用户" w:date="2019-10-03T20:41:00Z">
        <w:r w:rsidRPr="00DE4268" w:rsidDel="00323A48">
          <w:delText xml:space="preserve">　　思想道德与法律。思想道德素质与法律素质。</w:delText>
        </w:r>
      </w:del>
    </w:p>
    <w:p w14:paraId="7C726396" w14:textId="10FF0B86" w:rsidR="001F5AB5" w:rsidRPr="00DE4268" w:rsidDel="00323A48" w:rsidRDefault="001F5AB5" w:rsidP="001F5AB5">
      <w:pPr>
        <w:rPr>
          <w:del w:id="2125" w:author="Windows 用户" w:date="2019-10-03T20:41:00Z"/>
        </w:rPr>
      </w:pPr>
      <w:del w:id="2126" w:author="Windows 用户" w:date="2019-10-03T20:41:00Z">
        <w:r w:rsidRPr="00DE4268" w:rsidDel="00323A48">
          <w:delText xml:space="preserve">　　</w:delText>
        </w:r>
        <w:r w:rsidRPr="00DE4268" w:rsidDel="00323A48">
          <w:delText>2.</w:delText>
        </w:r>
        <w:r w:rsidRPr="00DE4268" w:rsidDel="00323A48">
          <w:delText>培育和践行社会主义核心价值观</w:delText>
        </w:r>
      </w:del>
    </w:p>
    <w:p w14:paraId="4B63596B" w14:textId="2B664294" w:rsidR="001F5AB5" w:rsidRPr="00DE4268" w:rsidDel="00323A48" w:rsidRDefault="001F5AB5" w:rsidP="001F5AB5">
      <w:pPr>
        <w:rPr>
          <w:del w:id="2127" w:author="Windows 用户" w:date="2019-10-03T20:41:00Z"/>
        </w:rPr>
      </w:pPr>
      <w:del w:id="2128" w:author="Windows 用户" w:date="2019-10-03T20:41:00Z">
        <w:r w:rsidRPr="00DE4268" w:rsidDel="00323A48">
          <w:delText xml:space="preserve">　　社会主义核心价值观的基本内容。培育和践行社会主义核心价值观的重大意义。</w:delText>
        </w:r>
      </w:del>
    </w:p>
    <w:p w14:paraId="3D6A3550" w14:textId="74CF83D2" w:rsidR="001F5AB5" w:rsidRPr="00DE4268" w:rsidDel="00323A48" w:rsidRDefault="001F5AB5" w:rsidP="001F5AB5">
      <w:pPr>
        <w:rPr>
          <w:del w:id="2129" w:author="Windows 用户" w:date="2019-10-03T20:41:00Z"/>
        </w:rPr>
      </w:pPr>
      <w:del w:id="2130" w:author="Windows 用户" w:date="2019-10-03T20:41:00Z">
        <w:r w:rsidRPr="00DE4268" w:rsidDel="00323A48">
          <w:delText xml:space="preserve">　　（一）追求远大理想，坚定崇高信念</w:delText>
        </w:r>
      </w:del>
    </w:p>
    <w:p w14:paraId="2E8C16EE" w14:textId="08222EDB" w:rsidR="001F5AB5" w:rsidRPr="00DE4268" w:rsidDel="00323A48" w:rsidRDefault="001F5AB5" w:rsidP="001F5AB5">
      <w:pPr>
        <w:rPr>
          <w:del w:id="2131" w:author="Windows 用户" w:date="2019-10-03T20:41:00Z"/>
        </w:rPr>
      </w:pPr>
      <w:del w:id="2132" w:author="Windows 用户" w:date="2019-10-03T20:41:00Z">
        <w:r w:rsidRPr="00DE4268" w:rsidDel="00323A48">
          <w:delText xml:space="preserve">　　</w:delText>
        </w:r>
        <w:r w:rsidRPr="00DE4268" w:rsidDel="00323A48">
          <w:delText>1.</w:delText>
        </w:r>
        <w:r w:rsidRPr="00DE4268" w:rsidDel="00323A48">
          <w:delText>树立科学的理想信念</w:delText>
        </w:r>
      </w:del>
    </w:p>
    <w:p w14:paraId="4F586C45" w14:textId="2D0D91D7" w:rsidR="001F5AB5" w:rsidRPr="00DE4268" w:rsidDel="00323A48" w:rsidRDefault="001F5AB5" w:rsidP="001F5AB5">
      <w:pPr>
        <w:rPr>
          <w:del w:id="2133" w:author="Windows 用户" w:date="2019-10-03T20:41:00Z"/>
        </w:rPr>
      </w:pPr>
      <w:del w:id="2134" w:author="Windows 用户" w:date="2019-10-03T20:41:00Z">
        <w:r w:rsidRPr="00DE4268" w:rsidDel="00323A48">
          <w:delText xml:space="preserve">　　理想信念的含义、特征与作用。确立马克思主义的科学信仰。树立中国特色社会主义的共同理想。</w:delText>
        </w:r>
      </w:del>
    </w:p>
    <w:p w14:paraId="0E3E7BAB" w14:textId="07B76930" w:rsidR="001F5AB5" w:rsidRPr="00DE4268" w:rsidDel="00323A48" w:rsidRDefault="001F5AB5" w:rsidP="001F5AB5">
      <w:pPr>
        <w:rPr>
          <w:del w:id="2135" w:author="Windows 用户" w:date="2019-10-03T20:41:00Z"/>
        </w:rPr>
      </w:pPr>
      <w:del w:id="2136" w:author="Windows 用户" w:date="2019-10-03T20:41:00Z">
        <w:r w:rsidRPr="00DE4268" w:rsidDel="00323A48">
          <w:delText xml:space="preserve">　　</w:delText>
        </w:r>
        <w:r w:rsidRPr="00DE4268" w:rsidDel="00323A48">
          <w:delText>2</w:delText>
        </w:r>
        <w:r w:rsidRPr="00DE4268" w:rsidDel="00323A48">
          <w:delText>．在实践中化理想为现实</w:delText>
        </w:r>
      </w:del>
    </w:p>
    <w:p w14:paraId="0E1B187B" w14:textId="339A29C0" w:rsidR="001F5AB5" w:rsidRPr="00DE4268" w:rsidDel="00323A48" w:rsidRDefault="001F5AB5" w:rsidP="001F5AB5">
      <w:pPr>
        <w:rPr>
          <w:del w:id="2137" w:author="Windows 用户" w:date="2019-10-03T20:41:00Z"/>
        </w:rPr>
      </w:pPr>
      <w:del w:id="2138" w:author="Windows 用户" w:date="2019-10-03T20:41:00Z">
        <w:r w:rsidRPr="00DE4268" w:rsidDel="00323A48">
          <w:delText xml:space="preserve">　　正确理解理想与现实的关系。坚持个人理想与社会理想的统一。在实现中国梦的实践中放飞青春梦想。</w:delText>
        </w:r>
      </w:del>
    </w:p>
    <w:p w14:paraId="4086D37E" w14:textId="08C716D6" w:rsidR="001F5AB5" w:rsidRPr="00DE4268" w:rsidDel="00323A48" w:rsidRDefault="001F5AB5" w:rsidP="001F5AB5">
      <w:pPr>
        <w:rPr>
          <w:del w:id="2139" w:author="Windows 用户" w:date="2019-10-03T20:41:00Z"/>
        </w:rPr>
      </w:pPr>
      <w:del w:id="2140" w:author="Windows 用户" w:date="2019-10-03T20:41:00Z">
        <w:r w:rsidRPr="00DE4268" w:rsidDel="00323A48">
          <w:delText xml:space="preserve">　　（二）弘扬中国精神，共筑精神家园</w:delText>
        </w:r>
      </w:del>
    </w:p>
    <w:p w14:paraId="0F6C5414" w14:textId="122513D4" w:rsidR="001F5AB5" w:rsidRPr="00DE4268" w:rsidDel="00323A48" w:rsidRDefault="001F5AB5" w:rsidP="001F5AB5">
      <w:pPr>
        <w:rPr>
          <w:del w:id="2141" w:author="Windows 用户" w:date="2019-10-03T20:41:00Z"/>
        </w:rPr>
      </w:pPr>
      <w:del w:id="2142" w:author="Windows 用户" w:date="2019-10-03T20:41:00Z">
        <w:r w:rsidRPr="00DE4268" w:rsidDel="00323A48">
          <w:delText xml:space="preserve">　　</w:delText>
        </w:r>
        <w:r w:rsidRPr="00DE4268" w:rsidDel="00323A48">
          <w:delText>1</w:delText>
        </w:r>
        <w:r w:rsidRPr="00DE4268" w:rsidDel="00323A48">
          <w:delText>．中国精神的传承与价值</w:delText>
        </w:r>
      </w:del>
    </w:p>
    <w:p w14:paraId="49E24BCC" w14:textId="5D8DE9B7" w:rsidR="001F5AB5" w:rsidRPr="00DE4268" w:rsidDel="00323A48" w:rsidRDefault="001F5AB5" w:rsidP="001F5AB5">
      <w:pPr>
        <w:rPr>
          <w:del w:id="2143" w:author="Windows 用户" w:date="2019-10-03T20:41:00Z"/>
        </w:rPr>
      </w:pPr>
      <w:del w:id="2144" w:author="Windows 用户" w:date="2019-10-03T20:41:00Z">
        <w:r w:rsidRPr="00DE4268" w:rsidDel="00323A48">
          <w:delText xml:space="preserve">　　重精神是中华民族的优秀传统。中国精神是兴国强国之魂。中国精神是民族精神和时代精神的统一。</w:delText>
        </w:r>
      </w:del>
    </w:p>
    <w:p w14:paraId="0982A45C" w14:textId="3231F398" w:rsidR="001F5AB5" w:rsidRPr="00DE4268" w:rsidDel="00323A48" w:rsidRDefault="001F5AB5" w:rsidP="001F5AB5">
      <w:pPr>
        <w:rPr>
          <w:del w:id="2145" w:author="Windows 用户" w:date="2019-10-03T20:41:00Z"/>
        </w:rPr>
      </w:pPr>
      <w:del w:id="2146" w:author="Windows 用户" w:date="2019-10-03T20:41:00Z">
        <w:r w:rsidRPr="00DE4268" w:rsidDel="00323A48">
          <w:delText xml:space="preserve">　　</w:delText>
        </w:r>
        <w:r w:rsidRPr="00DE4268" w:rsidDel="00323A48">
          <w:delText>2</w:delText>
        </w:r>
        <w:r w:rsidRPr="00DE4268" w:rsidDel="00323A48">
          <w:delText>．以爱国主义为核心的民族精神</w:delText>
        </w:r>
      </w:del>
    </w:p>
    <w:p w14:paraId="73E80954" w14:textId="56FE3F33" w:rsidR="001F5AB5" w:rsidRPr="00DE4268" w:rsidDel="00323A48" w:rsidRDefault="001F5AB5" w:rsidP="001F5AB5">
      <w:pPr>
        <w:rPr>
          <w:del w:id="2147" w:author="Windows 用户" w:date="2019-10-03T20:41:00Z"/>
        </w:rPr>
      </w:pPr>
      <w:del w:id="2148" w:author="Windows 用户" w:date="2019-10-03T20:41:00Z">
        <w:r w:rsidRPr="00DE4268" w:rsidDel="00323A48">
          <w:delText xml:space="preserve">　　民族精神的基本内容。爱国主义及其时代价值。新时期的爱国主义。做忠诚的爱国者。</w:delText>
        </w:r>
      </w:del>
    </w:p>
    <w:p w14:paraId="27BAC64A" w14:textId="5F5E663C" w:rsidR="001F5AB5" w:rsidRPr="00DE4268" w:rsidDel="00323A48" w:rsidRDefault="001F5AB5" w:rsidP="001F5AB5">
      <w:pPr>
        <w:rPr>
          <w:del w:id="2149" w:author="Windows 用户" w:date="2019-10-03T20:41:00Z"/>
        </w:rPr>
      </w:pPr>
      <w:del w:id="2150" w:author="Windows 用户" w:date="2019-10-03T20:41:00Z">
        <w:r w:rsidRPr="00DE4268" w:rsidDel="00323A48">
          <w:delText xml:space="preserve">　　</w:delText>
        </w:r>
        <w:r w:rsidRPr="00DE4268" w:rsidDel="00323A48">
          <w:delText>3</w:delText>
        </w:r>
        <w:r w:rsidRPr="00DE4268" w:rsidDel="00323A48">
          <w:delText>．以改革创新为核心的时代精神</w:delText>
        </w:r>
      </w:del>
    </w:p>
    <w:p w14:paraId="4355D894" w14:textId="5C33D258" w:rsidR="001F5AB5" w:rsidRPr="00DE4268" w:rsidDel="00323A48" w:rsidRDefault="001F5AB5" w:rsidP="001F5AB5">
      <w:pPr>
        <w:rPr>
          <w:del w:id="2151" w:author="Windows 用户" w:date="2019-10-03T20:41:00Z"/>
        </w:rPr>
      </w:pPr>
      <w:del w:id="2152" w:author="Windows 用户" w:date="2019-10-03T20:41:00Z">
        <w:r w:rsidRPr="00DE4268" w:rsidDel="00323A48">
          <w:delText xml:space="preserve">　　时代精神及其主要体现。改革创新的重要意义。做改革创新的实践者。</w:delText>
        </w:r>
      </w:del>
    </w:p>
    <w:p w14:paraId="4F627B7C" w14:textId="25DC1BEF" w:rsidR="001F5AB5" w:rsidRPr="00DE4268" w:rsidDel="00323A48" w:rsidRDefault="001F5AB5" w:rsidP="001F5AB5">
      <w:pPr>
        <w:rPr>
          <w:del w:id="2153" w:author="Windows 用户" w:date="2019-10-03T20:41:00Z"/>
        </w:rPr>
      </w:pPr>
      <w:del w:id="2154" w:author="Windows 用户" w:date="2019-10-03T20:41:00Z">
        <w:r w:rsidRPr="00DE4268" w:rsidDel="00323A48">
          <w:delText xml:space="preserve">　　（三）领悟人生真谛，创造人生价值</w:delText>
        </w:r>
      </w:del>
    </w:p>
    <w:p w14:paraId="10281619" w14:textId="410A7B3D" w:rsidR="001F5AB5" w:rsidRPr="00DE4268" w:rsidDel="00323A48" w:rsidRDefault="001F5AB5" w:rsidP="001F5AB5">
      <w:pPr>
        <w:rPr>
          <w:del w:id="2155" w:author="Windows 用户" w:date="2019-10-03T20:41:00Z"/>
        </w:rPr>
      </w:pPr>
      <w:del w:id="2156" w:author="Windows 用户" w:date="2019-10-03T20:41:00Z">
        <w:r w:rsidRPr="00DE4268" w:rsidDel="00323A48">
          <w:delText xml:space="preserve">　　</w:delText>
        </w:r>
        <w:r w:rsidRPr="00DE4268" w:rsidDel="00323A48">
          <w:delText>1</w:delText>
        </w:r>
        <w:r w:rsidRPr="00DE4268" w:rsidDel="00323A48">
          <w:delText>．树立正确的人生观</w:delText>
        </w:r>
      </w:del>
    </w:p>
    <w:p w14:paraId="6CE46C96" w14:textId="29179894" w:rsidR="001F5AB5" w:rsidRPr="00DE4268" w:rsidDel="00323A48" w:rsidRDefault="001F5AB5" w:rsidP="001F5AB5">
      <w:pPr>
        <w:rPr>
          <w:del w:id="2157" w:author="Windows 用户" w:date="2019-10-03T20:41:00Z"/>
        </w:rPr>
      </w:pPr>
      <w:del w:id="2158" w:author="Windows 用户" w:date="2019-10-03T20:41:00Z">
        <w:r w:rsidRPr="00DE4268" w:rsidDel="00323A48">
          <w:delText xml:space="preserve">　　人生与人生观。人生观的主要内容。正确认识人生矛盾。用科学高尚的人生观指引人生。</w:delText>
        </w:r>
      </w:del>
    </w:p>
    <w:p w14:paraId="1226967A" w14:textId="0AADA69C" w:rsidR="001F5AB5" w:rsidRPr="00DE4268" w:rsidDel="00323A48" w:rsidRDefault="001F5AB5" w:rsidP="001F5AB5">
      <w:pPr>
        <w:rPr>
          <w:del w:id="2159" w:author="Windows 用户" w:date="2019-10-03T20:41:00Z"/>
        </w:rPr>
      </w:pPr>
      <w:del w:id="2160" w:author="Windows 用户" w:date="2019-10-03T20:41:00Z">
        <w:r w:rsidRPr="00DE4268" w:rsidDel="00323A48">
          <w:delText xml:space="preserve">　　</w:delText>
        </w:r>
        <w:r w:rsidRPr="00DE4268" w:rsidDel="00323A48">
          <w:delText>2</w:delText>
        </w:r>
        <w:r w:rsidRPr="00DE4268" w:rsidDel="00323A48">
          <w:delText>．创造有价值的人生</w:delText>
        </w:r>
      </w:del>
    </w:p>
    <w:p w14:paraId="6D679405" w14:textId="3FBAF81E" w:rsidR="001F5AB5" w:rsidRPr="00DE4268" w:rsidDel="00323A48" w:rsidRDefault="001F5AB5" w:rsidP="001F5AB5">
      <w:pPr>
        <w:rPr>
          <w:del w:id="2161" w:author="Windows 用户" w:date="2019-10-03T20:41:00Z"/>
        </w:rPr>
      </w:pPr>
      <w:del w:id="2162" w:author="Windows 用户" w:date="2019-10-03T20:41:00Z">
        <w:r w:rsidRPr="00DE4268" w:rsidDel="00323A48">
          <w:delText xml:space="preserve">　　人生价值的标准与评价。人生价值实现的条件。在实践中创造有价值的人生。</w:delText>
        </w:r>
      </w:del>
    </w:p>
    <w:p w14:paraId="39A66B85" w14:textId="71EDFA75" w:rsidR="001F5AB5" w:rsidRPr="00DE4268" w:rsidDel="00323A48" w:rsidRDefault="001F5AB5" w:rsidP="001F5AB5">
      <w:pPr>
        <w:rPr>
          <w:del w:id="2163" w:author="Windows 用户" w:date="2019-10-03T20:41:00Z"/>
        </w:rPr>
      </w:pPr>
      <w:del w:id="2164" w:author="Windows 用户" w:date="2019-10-03T20:41:00Z">
        <w:r w:rsidRPr="00DE4268" w:rsidDel="00323A48">
          <w:delText xml:space="preserve">　　</w:delText>
        </w:r>
        <w:r w:rsidRPr="00DE4268" w:rsidDel="00323A48">
          <w:delText>3</w:delText>
        </w:r>
        <w:r w:rsidRPr="00DE4268" w:rsidDel="00323A48">
          <w:delText>．科学对待人生环境</w:delText>
        </w:r>
      </w:del>
    </w:p>
    <w:p w14:paraId="40778FC7" w14:textId="2836CAF3" w:rsidR="001F5AB5" w:rsidRPr="00DE4268" w:rsidDel="00323A48" w:rsidRDefault="001F5AB5" w:rsidP="001F5AB5">
      <w:pPr>
        <w:rPr>
          <w:del w:id="2165" w:author="Windows 用户" w:date="2019-10-03T20:41:00Z"/>
        </w:rPr>
      </w:pPr>
      <w:del w:id="2166" w:author="Windows 用户" w:date="2019-10-03T20:41:00Z">
        <w:r w:rsidRPr="00DE4268" w:rsidDel="00323A48">
          <w:delText xml:space="preserve">　　促进自我身心的和谐。促进个人与他人的和谐。促进个人与社会的和谐。促进人与自然的和谐。</w:delText>
        </w:r>
      </w:del>
    </w:p>
    <w:p w14:paraId="45D3A38D" w14:textId="726778F1" w:rsidR="001F5AB5" w:rsidRPr="00DE4268" w:rsidDel="00323A48" w:rsidRDefault="001F5AB5" w:rsidP="001F5AB5">
      <w:pPr>
        <w:rPr>
          <w:del w:id="2167" w:author="Windows 用户" w:date="2019-10-03T20:41:00Z"/>
        </w:rPr>
      </w:pPr>
      <w:del w:id="2168" w:author="Windows 用户" w:date="2019-10-03T20:41:00Z">
        <w:r w:rsidRPr="00DE4268" w:rsidDel="00323A48">
          <w:delText xml:space="preserve">　　</w:delText>
        </w:r>
        <w:r w:rsidRPr="00DE4268" w:rsidDel="00323A48">
          <w:delText>(</w:delText>
        </w:r>
        <w:r w:rsidRPr="00DE4268" w:rsidDel="00323A48">
          <w:delText>四</w:delText>
        </w:r>
        <w:r w:rsidRPr="00DE4268" w:rsidDel="00323A48">
          <w:delText>)</w:delText>
        </w:r>
        <w:r w:rsidRPr="00DE4268" w:rsidDel="00323A48">
          <w:delText>注重道德传承加强道德实践</w:delText>
        </w:r>
      </w:del>
    </w:p>
    <w:p w14:paraId="63364564" w14:textId="29A96571" w:rsidR="001F5AB5" w:rsidRPr="00DE4268" w:rsidDel="00323A48" w:rsidRDefault="001F5AB5" w:rsidP="001F5AB5">
      <w:pPr>
        <w:rPr>
          <w:del w:id="2169" w:author="Windows 用户" w:date="2019-10-03T20:41:00Z"/>
        </w:rPr>
      </w:pPr>
      <w:del w:id="2170" w:author="Windows 用户" w:date="2019-10-03T20:41:00Z">
        <w:r w:rsidRPr="00DE4268" w:rsidDel="00323A48">
          <w:delText xml:space="preserve">　　</w:delText>
        </w:r>
        <w:r w:rsidRPr="00DE4268" w:rsidDel="00323A48">
          <w:delText>1</w:delText>
        </w:r>
        <w:r w:rsidRPr="00DE4268" w:rsidDel="00323A48">
          <w:delText>．道德及其历史发展</w:delText>
        </w:r>
      </w:del>
    </w:p>
    <w:p w14:paraId="3411001F" w14:textId="7D737D57" w:rsidR="001F5AB5" w:rsidRPr="00DE4268" w:rsidDel="00323A48" w:rsidRDefault="001F5AB5" w:rsidP="001F5AB5">
      <w:pPr>
        <w:rPr>
          <w:del w:id="2171" w:author="Windows 用户" w:date="2019-10-03T20:41:00Z"/>
        </w:rPr>
      </w:pPr>
      <w:del w:id="2172" w:author="Windows 用户" w:date="2019-10-03T20:41:00Z">
        <w:r w:rsidRPr="00DE4268" w:rsidDel="00323A48">
          <w:delText xml:space="preserve">　　道德的本质、功能与作用。道德的历史发展。</w:delText>
        </w:r>
      </w:del>
    </w:p>
    <w:p w14:paraId="0B3E633B" w14:textId="702B7794" w:rsidR="001F5AB5" w:rsidRPr="00DE4268" w:rsidDel="00323A48" w:rsidRDefault="001F5AB5" w:rsidP="001F5AB5">
      <w:pPr>
        <w:rPr>
          <w:del w:id="2173" w:author="Windows 用户" w:date="2019-10-03T20:41:00Z"/>
        </w:rPr>
      </w:pPr>
      <w:del w:id="2174" w:author="Windows 用户" w:date="2019-10-03T20:41:00Z">
        <w:r w:rsidRPr="00DE4268" w:rsidDel="00323A48">
          <w:delText xml:space="preserve">　　</w:delText>
        </w:r>
        <w:r w:rsidRPr="00DE4268" w:rsidDel="00323A48">
          <w:delText>2</w:delText>
        </w:r>
        <w:r w:rsidRPr="00DE4268" w:rsidDel="00323A48">
          <w:delText>．弘扬中华传统美德</w:delText>
        </w:r>
      </w:del>
    </w:p>
    <w:p w14:paraId="73718A39" w14:textId="1FA03AEB" w:rsidR="001F5AB5" w:rsidRPr="00DE4268" w:rsidDel="00323A48" w:rsidRDefault="001F5AB5" w:rsidP="001F5AB5">
      <w:pPr>
        <w:rPr>
          <w:del w:id="2175" w:author="Windows 用户" w:date="2019-10-03T20:41:00Z"/>
        </w:rPr>
      </w:pPr>
      <w:del w:id="2176" w:author="Windows 用户" w:date="2019-10-03T20:41:00Z">
        <w:r w:rsidRPr="00DE4268" w:rsidDel="00323A48">
          <w:delText xml:space="preserve">　　中华传统美德的当代价值。中华传统美德的基本精神。中华传统美德的创造性转化和创新性发展。</w:delText>
        </w:r>
      </w:del>
    </w:p>
    <w:p w14:paraId="65D0AAF6" w14:textId="01AD7A5A" w:rsidR="001F5AB5" w:rsidRPr="00DE4268" w:rsidDel="00323A48" w:rsidRDefault="001F5AB5" w:rsidP="001F5AB5">
      <w:pPr>
        <w:rPr>
          <w:del w:id="2177" w:author="Windows 用户" w:date="2019-10-03T20:41:00Z"/>
        </w:rPr>
      </w:pPr>
      <w:del w:id="2178" w:author="Windows 用户" w:date="2019-10-03T20:41:00Z">
        <w:r w:rsidRPr="00DE4268" w:rsidDel="00323A48">
          <w:delText xml:space="preserve">　　</w:delText>
        </w:r>
        <w:r w:rsidRPr="00DE4268" w:rsidDel="00323A48">
          <w:delText>3</w:delText>
        </w:r>
        <w:r w:rsidRPr="00DE4268" w:rsidDel="00323A48">
          <w:delText>．继承与发扬中国革命道德</w:delText>
        </w:r>
      </w:del>
    </w:p>
    <w:p w14:paraId="113B7BC2" w14:textId="075EDB8E" w:rsidR="001F5AB5" w:rsidRPr="00DE4268" w:rsidDel="00323A48" w:rsidRDefault="001F5AB5" w:rsidP="001F5AB5">
      <w:pPr>
        <w:rPr>
          <w:del w:id="2179" w:author="Windows 用户" w:date="2019-10-03T20:41:00Z"/>
        </w:rPr>
      </w:pPr>
      <w:del w:id="2180" w:author="Windows 用户" w:date="2019-10-03T20:41:00Z">
        <w:r w:rsidRPr="00DE4268" w:rsidDel="00323A48">
          <w:delText xml:space="preserve">　　中国革命道德的主要内容。发扬光大中国革命道德。</w:delText>
        </w:r>
      </w:del>
    </w:p>
    <w:p w14:paraId="32077388" w14:textId="49C07054" w:rsidR="001F5AB5" w:rsidRPr="00DE4268" w:rsidDel="00323A48" w:rsidRDefault="001F5AB5" w:rsidP="001F5AB5">
      <w:pPr>
        <w:rPr>
          <w:del w:id="2181" w:author="Windows 用户" w:date="2019-10-03T20:41:00Z"/>
        </w:rPr>
      </w:pPr>
      <w:del w:id="2182" w:author="Windows 用户" w:date="2019-10-03T20:41:00Z">
        <w:r w:rsidRPr="00DE4268" w:rsidDel="00323A48">
          <w:delText xml:space="preserve">　　</w:delText>
        </w:r>
        <w:r w:rsidRPr="00DE4268" w:rsidDel="00323A48">
          <w:delText>4</w:delText>
        </w:r>
        <w:r w:rsidRPr="00DE4268" w:rsidDel="00323A48">
          <w:delText>．加强社会主义道德建设</w:delText>
        </w:r>
      </w:del>
    </w:p>
    <w:p w14:paraId="62E7E8C5" w14:textId="79060AD6" w:rsidR="001F5AB5" w:rsidRPr="00DE4268" w:rsidDel="00323A48" w:rsidRDefault="001F5AB5" w:rsidP="001F5AB5">
      <w:pPr>
        <w:rPr>
          <w:del w:id="2183" w:author="Windows 用户" w:date="2019-10-03T20:41:00Z"/>
        </w:rPr>
      </w:pPr>
      <w:del w:id="2184" w:author="Windows 用户" w:date="2019-10-03T20:41:00Z">
        <w:r w:rsidRPr="00DE4268" w:rsidDel="00323A48">
          <w:delText xml:space="preserve">　　着眼</w:delText>
        </w:r>
        <w:r w:rsidRPr="00DE4268" w:rsidDel="00323A48">
          <w:delText>"</w:delText>
        </w:r>
        <w:r w:rsidRPr="00DE4268" w:rsidDel="00323A48">
          <w:delText>四个全面</w:delText>
        </w:r>
        <w:r w:rsidRPr="00DE4268" w:rsidDel="00323A48">
          <w:delText>"</w:delText>
        </w:r>
        <w:r w:rsidRPr="00DE4268" w:rsidDel="00323A48">
          <w:delText>战略布局加强道德建设。社会主义道德建设的核心和原则。积极投身崇德向善的道德实践。</w:delText>
        </w:r>
      </w:del>
    </w:p>
    <w:p w14:paraId="75D9A887" w14:textId="36478369" w:rsidR="001F5AB5" w:rsidRPr="00DE4268" w:rsidDel="00323A48" w:rsidRDefault="001F5AB5" w:rsidP="001F5AB5">
      <w:pPr>
        <w:rPr>
          <w:del w:id="2185" w:author="Windows 用户" w:date="2019-10-03T20:41:00Z"/>
        </w:rPr>
      </w:pPr>
      <w:del w:id="2186" w:author="Windows 用户" w:date="2019-10-03T20:41:00Z">
        <w:r w:rsidRPr="00DE4268" w:rsidDel="00323A48">
          <w:delText xml:space="preserve">　　</w:delText>
        </w:r>
        <w:r w:rsidRPr="00DE4268" w:rsidDel="00323A48">
          <w:delText>(</w:delText>
        </w:r>
        <w:r w:rsidRPr="00DE4268" w:rsidDel="00323A48">
          <w:delText>五</w:delText>
        </w:r>
        <w:r w:rsidRPr="00DE4268" w:rsidDel="00323A48">
          <w:delText>)</w:delText>
        </w:r>
        <w:r w:rsidRPr="00DE4268" w:rsidDel="00323A48">
          <w:delText>遵守道德规范，锤炼高尚品格</w:delText>
        </w:r>
      </w:del>
    </w:p>
    <w:p w14:paraId="3A233084" w14:textId="0377FBEF" w:rsidR="001F5AB5" w:rsidRPr="00DE4268" w:rsidDel="00323A48" w:rsidRDefault="001F5AB5" w:rsidP="001F5AB5">
      <w:pPr>
        <w:rPr>
          <w:del w:id="2187" w:author="Windows 用户" w:date="2019-10-03T20:41:00Z"/>
        </w:rPr>
      </w:pPr>
      <w:del w:id="2188" w:author="Windows 用户" w:date="2019-10-03T20:41:00Z">
        <w:r w:rsidRPr="00DE4268" w:rsidDel="00323A48">
          <w:delText xml:space="preserve">　　</w:delText>
        </w:r>
        <w:r w:rsidRPr="00DE4268" w:rsidDel="00323A48">
          <w:delText>1.</w:delText>
        </w:r>
        <w:r w:rsidRPr="00DE4268" w:rsidDel="00323A48">
          <w:delText>社会公德</w:delText>
        </w:r>
      </w:del>
    </w:p>
    <w:p w14:paraId="7308F9F6" w14:textId="447F9185" w:rsidR="001F5AB5" w:rsidRPr="00DE4268" w:rsidDel="00323A48" w:rsidRDefault="001F5AB5" w:rsidP="001F5AB5">
      <w:pPr>
        <w:rPr>
          <w:del w:id="2189" w:author="Windows 用户" w:date="2019-10-03T20:41:00Z"/>
        </w:rPr>
      </w:pPr>
      <w:del w:id="2190" w:author="Windows 用户" w:date="2019-10-03T20:41:00Z">
        <w:r w:rsidRPr="00DE4268" w:rsidDel="00323A48">
          <w:delText xml:space="preserve">　　公共生活与公共秩序。公共生活中的道德规范。网络生活中的道德要求。</w:delText>
        </w:r>
      </w:del>
    </w:p>
    <w:p w14:paraId="3A6A538B" w14:textId="03AFD1EC" w:rsidR="001F5AB5" w:rsidRPr="00DE4268" w:rsidDel="00323A48" w:rsidRDefault="001F5AB5" w:rsidP="001F5AB5">
      <w:pPr>
        <w:rPr>
          <w:del w:id="2191" w:author="Windows 用户" w:date="2019-10-03T20:41:00Z"/>
        </w:rPr>
      </w:pPr>
      <w:del w:id="2192" w:author="Windows 用户" w:date="2019-10-03T20:41:00Z">
        <w:r w:rsidRPr="00DE4268" w:rsidDel="00323A48">
          <w:delText xml:space="preserve">　　</w:delText>
        </w:r>
        <w:r w:rsidRPr="00DE4268" w:rsidDel="00323A48">
          <w:delText>2.</w:delText>
        </w:r>
        <w:r w:rsidRPr="00DE4268" w:rsidDel="00323A48">
          <w:delText>职业道德</w:delText>
        </w:r>
      </w:del>
    </w:p>
    <w:p w14:paraId="1C13DB08" w14:textId="3E0D5EF0" w:rsidR="001F5AB5" w:rsidRPr="00DE4268" w:rsidDel="00323A48" w:rsidRDefault="001F5AB5" w:rsidP="001F5AB5">
      <w:pPr>
        <w:rPr>
          <w:del w:id="2193" w:author="Windows 用户" w:date="2019-10-03T20:41:00Z"/>
        </w:rPr>
      </w:pPr>
      <w:del w:id="2194" w:author="Windows 用户" w:date="2019-10-03T20:41:00Z">
        <w:r w:rsidRPr="00DE4268" w:rsidDel="00323A48">
          <w:delText xml:space="preserve">　　职业生活中的道德规范。大学生的择业与创业。自觉遵守职业道德。</w:delText>
        </w:r>
      </w:del>
    </w:p>
    <w:p w14:paraId="40C68C16" w14:textId="50D95577" w:rsidR="001F5AB5" w:rsidRPr="00DE4268" w:rsidDel="00323A48" w:rsidRDefault="001F5AB5" w:rsidP="001F5AB5">
      <w:pPr>
        <w:rPr>
          <w:del w:id="2195" w:author="Windows 用户" w:date="2019-10-03T20:41:00Z"/>
        </w:rPr>
      </w:pPr>
      <w:del w:id="2196" w:author="Windows 用户" w:date="2019-10-03T20:41:00Z">
        <w:r w:rsidRPr="00DE4268" w:rsidDel="00323A48">
          <w:delText xml:space="preserve">　　</w:delText>
        </w:r>
        <w:r w:rsidRPr="00DE4268" w:rsidDel="00323A48">
          <w:delText>3.</w:delText>
        </w:r>
        <w:r w:rsidRPr="00DE4268" w:rsidDel="00323A48">
          <w:delText>家庭美德</w:delText>
        </w:r>
      </w:del>
    </w:p>
    <w:p w14:paraId="1BF8FB17" w14:textId="6042A9CA" w:rsidR="001F5AB5" w:rsidRPr="00DE4268" w:rsidDel="00323A48" w:rsidRDefault="001F5AB5" w:rsidP="001F5AB5">
      <w:pPr>
        <w:rPr>
          <w:del w:id="2197" w:author="Windows 用户" w:date="2019-10-03T20:41:00Z"/>
        </w:rPr>
      </w:pPr>
      <w:del w:id="2198" w:author="Windows 用户" w:date="2019-10-03T20:41:00Z">
        <w:r w:rsidRPr="00DE4268" w:rsidDel="00323A48">
          <w:delText xml:space="preserve">　　恋爱、婚姻家庭中的道德规范。弘扬家庭美德。</w:delText>
        </w:r>
      </w:del>
    </w:p>
    <w:p w14:paraId="39C565B1" w14:textId="77E046FA" w:rsidR="001F5AB5" w:rsidRPr="00DE4268" w:rsidDel="00323A48" w:rsidRDefault="001F5AB5" w:rsidP="001F5AB5">
      <w:pPr>
        <w:rPr>
          <w:del w:id="2199" w:author="Windows 用户" w:date="2019-10-03T20:41:00Z"/>
        </w:rPr>
      </w:pPr>
      <w:del w:id="2200" w:author="Windows 用户" w:date="2019-10-03T20:41:00Z">
        <w:r w:rsidRPr="00DE4268" w:rsidDel="00323A48">
          <w:delText xml:space="preserve">　　</w:delText>
        </w:r>
        <w:r w:rsidRPr="00DE4268" w:rsidDel="00323A48">
          <w:delText>3.</w:delText>
        </w:r>
        <w:r w:rsidRPr="00DE4268" w:rsidDel="00323A48">
          <w:delText>个人品德</w:delText>
        </w:r>
      </w:del>
    </w:p>
    <w:p w14:paraId="64DB03F3" w14:textId="67FCDB79" w:rsidR="001F5AB5" w:rsidRPr="00DE4268" w:rsidDel="00323A48" w:rsidRDefault="001F5AB5" w:rsidP="001F5AB5">
      <w:pPr>
        <w:rPr>
          <w:del w:id="2201" w:author="Windows 用户" w:date="2019-10-03T20:41:00Z"/>
        </w:rPr>
      </w:pPr>
      <w:del w:id="2202" w:author="Windows 用户" w:date="2019-10-03T20:41:00Z">
        <w:r w:rsidRPr="00DE4268" w:rsidDel="00323A48">
          <w:delText xml:space="preserve">　　个人品德及其作用。加强个人道德修养。追求崇高道德境界。</w:delText>
        </w:r>
      </w:del>
    </w:p>
    <w:p w14:paraId="41337A83" w14:textId="4CA54391" w:rsidR="001F5AB5" w:rsidRPr="00DE4268" w:rsidDel="00323A48" w:rsidRDefault="001F5AB5" w:rsidP="001F5AB5">
      <w:pPr>
        <w:rPr>
          <w:del w:id="2203" w:author="Windows 用户" w:date="2019-10-03T20:41:00Z"/>
        </w:rPr>
      </w:pPr>
      <w:del w:id="2204" w:author="Windows 用户" w:date="2019-10-03T20:41:00Z">
        <w:r w:rsidRPr="00DE4268" w:rsidDel="00323A48">
          <w:delText xml:space="preserve">　　（六）学习宪法法律，建设法治体系</w:delText>
        </w:r>
      </w:del>
    </w:p>
    <w:p w14:paraId="6EEFC961" w14:textId="57C413F6" w:rsidR="001F5AB5" w:rsidRPr="00DE4268" w:rsidDel="00323A48" w:rsidRDefault="001F5AB5" w:rsidP="001F5AB5">
      <w:pPr>
        <w:rPr>
          <w:del w:id="2205" w:author="Windows 用户" w:date="2019-10-03T20:41:00Z"/>
        </w:rPr>
      </w:pPr>
      <w:del w:id="2206" w:author="Windows 用户" w:date="2019-10-03T20:41:00Z">
        <w:r w:rsidRPr="00DE4268" w:rsidDel="00323A48">
          <w:delText xml:space="preserve">　　</w:delText>
        </w:r>
        <w:r w:rsidRPr="00DE4268" w:rsidDel="00323A48">
          <w:delText>1.</w:delText>
        </w:r>
        <w:r w:rsidRPr="00DE4268" w:rsidDel="00323A48">
          <w:delText>法律的概念及发展</w:delText>
        </w:r>
      </w:del>
    </w:p>
    <w:p w14:paraId="000D8D9F" w14:textId="36565CC5" w:rsidR="001F5AB5" w:rsidRPr="00DE4268" w:rsidDel="00323A48" w:rsidRDefault="001F5AB5" w:rsidP="001F5AB5">
      <w:pPr>
        <w:rPr>
          <w:del w:id="2207" w:author="Windows 用户" w:date="2019-10-03T20:41:00Z"/>
        </w:rPr>
      </w:pPr>
      <w:del w:id="2208" w:author="Windows 用户" w:date="2019-10-03T20:41:00Z">
        <w:r w:rsidRPr="00DE4268" w:rsidDel="00323A48">
          <w:delText xml:space="preserve">　　法律的含义。法律的本质和特征。法律的演进与发展。</w:delText>
        </w:r>
      </w:del>
    </w:p>
    <w:p w14:paraId="22FEB826" w14:textId="5E15E946" w:rsidR="001F5AB5" w:rsidRPr="00DE4268" w:rsidDel="00323A48" w:rsidRDefault="001F5AB5" w:rsidP="001F5AB5">
      <w:pPr>
        <w:rPr>
          <w:del w:id="2209" w:author="Windows 用户" w:date="2019-10-03T20:41:00Z"/>
        </w:rPr>
      </w:pPr>
      <w:del w:id="2210" w:author="Windows 用户" w:date="2019-10-03T20:41:00Z">
        <w:r w:rsidRPr="00DE4268" w:rsidDel="00323A48">
          <w:delText xml:space="preserve">　　</w:delText>
        </w:r>
        <w:r w:rsidRPr="00DE4268" w:rsidDel="00323A48">
          <w:delText>2.</w:delText>
        </w:r>
        <w:r w:rsidRPr="00DE4268" w:rsidDel="00323A48">
          <w:delText>我国社会主义法律</w:delText>
        </w:r>
      </w:del>
    </w:p>
    <w:p w14:paraId="20EB43CE" w14:textId="51270186" w:rsidR="001F5AB5" w:rsidRPr="00DE4268" w:rsidDel="00323A48" w:rsidRDefault="001F5AB5" w:rsidP="001F5AB5">
      <w:pPr>
        <w:rPr>
          <w:del w:id="2211" w:author="Windows 用户" w:date="2019-10-03T20:41:00Z"/>
        </w:rPr>
      </w:pPr>
      <w:del w:id="2212" w:author="Windows 用户" w:date="2019-10-03T20:41:00Z">
        <w:r w:rsidRPr="00DE4268" w:rsidDel="00323A48">
          <w:delText xml:space="preserve">　　社会主义法律的特征。社会主义法律的作用。社会主义法律的运行。</w:delText>
        </w:r>
      </w:del>
    </w:p>
    <w:p w14:paraId="7C94E736" w14:textId="7497ABD5" w:rsidR="001F5AB5" w:rsidRPr="00DE4268" w:rsidDel="00323A48" w:rsidRDefault="001F5AB5" w:rsidP="001F5AB5">
      <w:pPr>
        <w:rPr>
          <w:del w:id="2213" w:author="Windows 用户" w:date="2019-10-03T20:41:00Z"/>
        </w:rPr>
      </w:pPr>
      <w:del w:id="2214" w:author="Windows 用户" w:date="2019-10-03T20:41:00Z">
        <w:r w:rsidRPr="00DE4268" w:rsidDel="00323A48">
          <w:delText xml:space="preserve">　　</w:delText>
        </w:r>
        <w:r w:rsidRPr="00DE4268" w:rsidDel="00323A48">
          <w:delText>3.</w:delText>
        </w:r>
        <w:r w:rsidRPr="00DE4268" w:rsidDel="00323A48">
          <w:delText>我国的宪法与法律部门</w:delText>
        </w:r>
      </w:del>
    </w:p>
    <w:p w14:paraId="7776F75A" w14:textId="3BED676F" w:rsidR="001F5AB5" w:rsidRPr="00DE4268" w:rsidDel="00323A48" w:rsidRDefault="001F5AB5" w:rsidP="001F5AB5">
      <w:pPr>
        <w:rPr>
          <w:del w:id="2215" w:author="Windows 用户" w:date="2019-10-03T20:41:00Z"/>
        </w:rPr>
      </w:pPr>
      <w:del w:id="2216" w:author="Windows 用户" w:date="2019-10-03T20:41:00Z">
        <w:r w:rsidRPr="00DE4268" w:rsidDel="00323A48">
          <w:delText xml:space="preserve">　　我国宪法确立的基本原则和制度。我国的实体法律部门。我国的程序法律部门。</w:delText>
        </w:r>
      </w:del>
    </w:p>
    <w:p w14:paraId="29FC37E6" w14:textId="746E8F6B" w:rsidR="001F5AB5" w:rsidRPr="00DE4268" w:rsidDel="00323A48" w:rsidRDefault="001F5AB5" w:rsidP="001F5AB5">
      <w:pPr>
        <w:rPr>
          <w:del w:id="2217" w:author="Windows 用户" w:date="2019-10-03T20:41:00Z"/>
        </w:rPr>
      </w:pPr>
      <w:del w:id="2218" w:author="Windows 用户" w:date="2019-10-03T20:41:00Z">
        <w:r w:rsidRPr="00DE4268" w:rsidDel="00323A48">
          <w:delText xml:space="preserve">　　</w:delText>
        </w:r>
        <w:r w:rsidRPr="00DE4268" w:rsidDel="00323A48">
          <w:delText>4.</w:delText>
        </w:r>
        <w:r w:rsidRPr="00DE4268" w:rsidDel="00323A48">
          <w:delText>建设中国特色会主义法治体系</w:delText>
        </w:r>
      </w:del>
    </w:p>
    <w:p w14:paraId="4BF9444D" w14:textId="7E4DA257" w:rsidR="001F5AB5" w:rsidRPr="00DE4268" w:rsidDel="00323A48" w:rsidRDefault="001F5AB5" w:rsidP="001F5AB5">
      <w:pPr>
        <w:rPr>
          <w:del w:id="2219" w:author="Windows 用户" w:date="2019-10-03T20:41:00Z"/>
        </w:rPr>
      </w:pPr>
      <w:del w:id="2220" w:author="Windows 用户" w:date="2019-10-03T20:41:00Z">
        <w:r w:rsidRPr="00DE4268" w:rsidDel="00323A48">
          <w:delText xml:space="preserve">　　建设中国特色社会主义法治体系的意义。建设中国特色社会主义法治体系的内容。全面依法治国的基本格局。</w:delText>
        </w:r>
      </w:del>
    </w:p>
    <w:p w14:paraId="34BE1E55" w14:textId="357DEEB3" w:rsidR="001F5AB5" w:rsidRPr="00DE4268" w:rsidDel="00323A48" w:rsidRDefault="001F5AB5" w:rsidP="001F5AB5">
      <w:pPr>
        <w:rPr>
          <w:del w:id="2221" w:author="Windows 用户" w:date="2019-10-03T20:41:00Z"/>
        </w:rPr>
      </w:pPr>
      <w:del w:id="2222" w:author="Windows 用户" w:date="2019-10-03T20:41:00Z">
        <w:r w:rsidRPr="00DE4268" w:rsidDel="00323A48">
          <w:delText xml:space="preserve">　　</w:delText>
        </w:r>
        <w:r w:rsidRPr="00DE4268" w:rsidDel="00323A48">
          <w:delText>(</w:delText>
        </w:r>
        <w:r w:rsidRPr="00DE4268" w:rsidDel="00323A48">
          <w:delText>七</w:delText>
        </w:r>
        <w:r w:rsidRPr="00DE4268" w:rsidDel="00323A48">
          <w:delText>)</w:delText>
        </w:r>
        <w:r w:rsidRPr="00DE4268" w:rsidDel="00323A48">
          <w:delText>树立法治观念，尊重法律权威</w:delText>
        </w:r>
      </w:del>
    </w:p>
    <w:p w14:paraId="7C9E6CFB" w14:textId="0C19BEF3" w:rsidR="001F5AB5" w:rsidRPr="00DE4268" w:rsidDel="00323A48" w:rsidRDefault="001F5AB5" w:rsidP="001F5AB5">
      <w:pPr>
        <w:rPr>
          <w:del w:id="2223" w:author="Windows 用户" w:date="2019-10-03T20:41:00Z"/>
        </w:rPr>
      </w:pPr>
      <w:del w:id="2224" w:author="Windows 用户" w:date="2019-10-03T20:41:00Z">
        <w:r w:rsidRPr="00DE4268" w:rsidDel="00323A48">
          <w:delText xml:space="preserve">　　</w:delText>
        </w:r>
        <w:r w:rsidRPr="00DE4268" w:rsidDel="00323A48">
          <w:delText>1.</w:delText>
        </w:r>
        <w:r w:rsidRPr="00DE4268" w:rsidDel="00323A48">
          <w:delText>树立社会主义法治观念</w:delText>
        </w:r>
      </w:del>
    </w:p>
    <w:p w14:paraId="64C7CBAC" w14:textId="0B9D1FD6" w:rsidR="001F5AB5" w:rsidRPr="00DE4268" w:rsidDel="00323A48" w:rsidRDefault="001F5AB5" w:rsidP="001F5AB5">
      <w:pPr>
        <w:rPr>
          <w:del w:id="2225" w:author="Windows 用户" w:date="2019-10-03T20:41:00Z"/>
        </w:rPr>
      </w:pPr>
      <w:del w:id="2226" w:author="Windows 用户" w:date="2019-10-03T20:41:00Z">
        <w:r w:rsidRPr="00DE4268" w:rsidDel="00323A48">
          <w:delText xml:space="preserve">　　坚持走中国特色社会主义法治道路。坚持党的领导、人民当家作主与依法治国相统一。坚持依法治国和以德治国相结合。加强宪法实施，落实依宪治国。</w:delText>
        </w:r>
      </w:del>
    </w:p>
    <w:p w14:paraId="5FDD744D" w14:textId="75762185" w:rsidR="001F5AB5" w:rsidRPr="00DE4268" w:rsidDel="00323A48" w:rsidRDefault="001F5AB5" w:rsidP="001F5AB5">
      <w:pPr>
        <w:rPr>
          <w:del w:id="2227" w:author="Windows 用户" w:date="2019-10-03T20:41:00Z"/>
        </w:rPr>
      </w:pPr>
      <w:del w:id="2228" w:author="Windows 用户" w:date="2019-10-03T20:41:00Z">
        <w:r w:rsidRPr="00DE4268" w:rsidDel="00323A48">
          <w:delText xml:space="preserve">　　</w:delText>
        </w:r>
        <w:r w:rsidRPr="00DE4268" w:rsidDel="00323A48">
          <w:delText>2.</w:delText>
        </w:r>
        <w:r w:rsidRPr="00DE4268" w:rsidDel="00323A48">
          <w:delText>培养社会主义法治思维</w:delText>
        </w:r>
      </w:del>
    </w:p>
    <w:p w14:paraId="4DC3A09D" w14:textId="691218DA" w:rsidR="001F5AB5" w:rsidRPr="00DE4268" w:rsidDel="00323A48" w:rsidRDefault="001F5AB5" w:rsidP="001F5AB5">
      <w:pPr>
        <w:rPr>
          <w:del w:id="2229" w:author="Windows 用户" w:date="2019-10-03T20:41:00Z"/>
        </w:rPr>
      </w:pPr>
      <w:del w:id="2230" w:author="Windows 用户" w:date="2019-10-03T20:41:00Z">
        <w:r w:rsidRPr="00DE4268" w:rsidDel="00323A48">
          <w:delText xml:space="preserve">　　法治思维方式的含义和特征。法治思维的基本内容。培养法治思维的途径。</w:delText>
        </w:r>
      </w:del>
    </w:p>
    <w:p w14:paraId="64F57D6D" w14:textId="3F91EDE2" w:rsidR="001F5AB5" w:rsidRPr="00DE4268" w:rsidDel="00323A48" w:rsidRDefault="001F5AB5" w:rsidP="001F5AB5">
      <w:pPr>
        <w:rPr>
          <w:del w:id="2231" w:author="Windows 用户" w:date="2019-10-03T20:41:00Z"/>
        </w:rPr>
      </w:pPr>
      <w:del w:id="2232" w:author="Windows 用户" w:date="2019-10-03T20:41:00Z">
        <w:r w:rsidRPr="00DE4268" w:rsidDel="00323A48">
          <w:delText xml:space="preserve">　　</w:delText>
        </w:r>
        <w:r w:rsidRPr="00DE4268" w:rsidDel="00323A48">
          <w:delText>3.</w:delText>
        </w:r>
        <w:r w:rsidRPr="00DE4268" w:rsidDel="00323A48">
          <w:delText>尊重社会主义法律权威</w:delText>
        </w:r>
      </w:del>
    </w:p>
    <w:p w14:paraId="38D9A8FF" w14:textId="623306FB" w:rsidR="001F5AB5" w:rsidRPr="00DE4268" w:rsidDel="00323A48" w:rsidRDefault="001F5AB5" w:rsidP="001F5AB5">
      <w:pPr>
        <w:rPr>
          <w:del w:id="2233" w:author="Windows 用户" w:date="2019-10-03T20:41:00Z"/>
        </w:rPr>
      </w:pPr>
      <w:del w:id="2234" w:author="Windows 用户" w:date="2019-10-03T20:41:00Z">
        <w:r w:rsidRPr="00DE4268" w:rsidDel="00323A48">
          <w:delText xml:space="preserve">　　尊重法律权威的重要意义。尊重法律权威的基本要求。</w:delText>
        </w:r>
      </w:del>
    </w:p>
    <w:p w14:paraId="113515C8" w14:textId="3C08CC24" w:rsidR="001F5AB5" w:rsidRPr="00DE4268" w:rsidDel="00323A48" w:rsidRDefault="001F5AB5" w:rsidP="001F5AB5">
      <w:pPr>
        <w:rPr>
          <w:del w:id="2235" w:author="Windows 用户" w:date="2019-10-03T20:41:00Z"/>
        </w:rPr>
      </w:pPr>
      <w:del w:id="2236" w:author="Windows 用户" w:date="2019-10-03T20:41:00Z">
        <w:r w:rsidRPr="00DE4268" w:rsidDel="00323A48">
          <w:delText xml:space="preserve">　　（八）行使法律权利，履行法律义务</w:delText>
        </w:r>
      </w:del>
    </w:p>
    <w:p w14:paraId="3C9156A6" w14:textId="791A28DC" w:rsidR="001F5AB5" w:rsidRPr="00DE4268" w:rsidDel="00323A48" w:rsidRDefault="001F5AB5" w:rsidP="001F5AB5">
      <w:pPr>
        <w:rPr>
          <w:del w:id="2237" w:author="Windows 用户" w:date="2019-10-03T20:41:00Z"/>
        </w:rPr>
      </w:pPr>
      <w:del w:id="2238" w:author="Windows 用户" w:date="2019-10-03T20:41:00Z">
        <w:r w:rsidRPr="00DE4268" w:rsidDel="00323A48">
          <w:delText xml:space="preserve">　　</w:delText>
        </w:r>
        <w:r w:rsidRPr="00DE4268" w:rsidDel="00323A48">
          <w:delText>1.</w:delText>
        </w:r>
        <w:r w:rsidRPr="00DE4268" w:rsidDel="00323A48">
          <w:delText>法律权利与法律义务</w:delText>
        </w:r>
      </w:del>
    </w:p>
    <w:p w14:paraId="2EB5F29A" w14:textId="0BD3EFB9" w:rsidR="001F5AB5" w:rsidRPr="00DE4268" w:rsidDel="00323A48" w:rsidRDefault="001F5AB5" w:rsidP="001F5AB5">
      <w:pPr>
        <w:rPr>
          <w:del w:id="2239" w:author="Windows 用户" w:date="2019-10-03T20:41:00Z"/>
        </w:rPr>
      </w:pPr>
      <w:del w:id="2240" w:author="Windows 用户" w:date="2019-10-03T20:41:00Z">
        <w:r w:rsidRPr="00DE4268" w:rsidDel="00323A48">
          <w:delText xml:space="preserve">　　法律权利。法律义务。法律权利与法律义务的关系。</w:delText>
        </w:r>
      </w:del>
    </w:p>
    <w:p w14:paraId="1528BEB0" w14:textId="202DD403" w:rsidR="001F5AB5" w:rsidRPr="00DE4268" w:rsidDel="00323A48" w:rsidRDefault="001F5AB5" w:rsidP="001F5AB5">
      <w:pPr>
        <w:rPr>
          <w:del w:id="2241" w:author="Windows 用户" w:date="2019-10-03T20:41:00Z"/>
        </w:rPr>
      </w:pPr>
      <w:del w:id="2242" w:author="Windows 用户" w:date="2019-10-03T20:41:00Z">
        <w:r w:rsidRPr="00DE4268" w:rsidDel="00323A48">
          <w:delText xml:space="preserve">　　</w:delText>
        </w:r>
        <w:r w:rsidRPr="00DE4268" w:rsidDel="00323A48">
          <w:delText>2.</w:delText>
        </w:r>
        <w:r w:rsidRPr="00DE4268" w:rsidDel="00323A48">
          <w:delText>我国宪法法律规定的权利与义务</w:delText>
        </w:r>
      </w:del>
    </w:p>
    <w:p w14:paraId="57281704" w14:textId="4D23597A" w:rsidR="001F5AB5" w:rsidRPr="00DE4268" w:rsidDel="00323A48" w:rsidRDefault="001F5AB5" w:rsidP="001F5AB5">
      <w:pPr>
        <w:rPr>
          <w:del w:id="2243" w:author="Windows 用户" w:date="2019-10-03T20:41:00Z"/>
        </w:rPr>
      </w:pPr>
      <w:del w:id="2244" w:author="Windows 用户" w:date="2019-10-03T20:41:00Z">
        <w:r w:rsidRPr="00DE4268" w:rsidDel="00323A48">
          <w:delText xml:space="preserve">　　政治权利与义务。人身权利与义务。财产权利与义务。社会经济权利与义务。宗教信仰及文化权利与义务。</w:delText>
        </w:r>
      </w:del>
    </w:p>
    <w:p w14:paraId="3807CD52" w14:textId="360911B5" w:rsidR="001F5AB5" w:rsidRPr="00DE4268" w:rsidDel="00323A48" w:rsidRDefault="001F5AB5" w:rsidP="001F5AB5">
      <w:pPr>
        <w:rPr>
          <w:del w:id="2245" w:author="Windows 用户" w:date="2019-10-03T20:41:00Z"/>
        </w:rPr>
      </w:pPr>
      <w:del w:id="2246" w:author="Windows 用户" w:date="2019-10-03T20:41:00Z">
        <w:r w:rsidRPr="00DE4268" w:rsidDel="00323A48">
          <w:delText xml:space="preserve">　　</w:delText>
        </w:r>
        <w:r w:rsidRPr="00DE4268" w:rsidDel="00323A48">
          <w:delText>3.</w:delText>
        </w:r>
        <w:r w:rsidRPr="00DE4268" w:rsidDel="00323A48">
          <w:delText>依法行使权利与履行义务</w:delText>
        </w:r>
      </w:del>
    </w:p>
    <w:p w14:paraId="1E5C869A" w14:textId="32286AF9" w:rsidR="001F5AB5" w:rsidRPr="00DE4268" w:rsidDel="00323A48" w:rsidRDefault="001F5AB5" w:rsidP="001F5AB5">
      <w:pPr>
        <w:rPr>
          <w:del w:id="2247" w:author="Windows 用户" w:date="2019-10-03T20:41:00Z"/>
        </w:rPr>
      </w:pPr>
      <w:del w:id="2248" w:author="Windows 用户" w:date="2019-10-03T20:41:00Z">
        <w:r w:rsidRPr="00DE4268" w:rsidDel="00323A48">
          <w:delText xml:space="preserve">　　依法行使权利。依法救济权利。尊重他人权利。依法履行义务。</w:delText>
        </w:r>
      </w:del>
    </w:p>
    <w:p w14:paraId="5EA4842E" w14:textId="3C4E53FF" w:rsidR="001F5AB5" w:rsidRPr="00DE4268" w:rsidDel="00323A48" w:rsidRDefault="001F5AB5" w:rsidP="001F5AB5">
      <w:pPr>
        <w:rPr>
          <w:del w:id="2249" w:author="Windows 用户" w:date="2019-10-03T20:41:00Z"/>
        </w:rPr>
      </w:pPr>
      <w:del w:id="2250" w:author="Windows 用户" w:date="2019-10-03T20:41:00Z">
        <w:r w:rsidRPr="00DE4268" w:rsidDel="00323A48">
          <w:delText xml:space="preserve">　　结束语</w:delText>
        </w:r>
      </w:del>
    </w:p>
    <w:p w14:paraId="686FC86D" w14:textId="2C3964D4" w:rsidR="001F5AB5" w:rsidRPr="00DE4268" w:rsidDel="00323A48" w:rsidRDefault="001F5AB5" w:rsidP="001F5AB5">
      <w:pPr>
        <w:rPr>
          <w:del w:id="2251" w:author="Windows 用户" w:date="2019-10-03T20:41:00Z"/>
        </w:rPr>
      </w:pPr>
      <w:del w:id="2252" w:author="Windows 用户" w:date="2019-10-03T20:41:00Z">
        <w:r w:rsidRPr="00DE4268" w:rsidDel="00323A48">
          <w:delText xml:space="preserve">　　做社会主义核心价值观的积极践行者。</w:delText>
        </w:r>
      </w:del>
    </w:p>
    <w:p w14:paraId="2368F722" w14:textId="4B33CA54" w:rsidR="001F5AB5" w:rsidDel="00323A48" w:rsidRDefault="001F5AB5" w:rsidP="001F5AB5">
      <w:pPr>
        <w:rPr>
          <w:del w:id="2253" w:author="Windows 用户" w:date="2019-10-03T20:41:00Z"/>
        </w:rPr>
      </w:pPr>
      <w:del w:id="2254" w:author="Windows 用户" w:date="2019-10-03T20:41:00Z">
        <w:r w:rsidRPr="00DE4268" w:rsidDel="00323A48">
          <w:delText xml:space="preserve">　　</w:delText>
        </w:r>
      </w:del>
    </w:p>
    <w:p w14:paraId="0CDD9EA8" w14:textId="38AC9441" w:rsidR="001F5AB5" w:rsidDel="00323A48" w:rsidRDefault="001F5AB5" w:rsidP="001F5AB5">
      <w:pPr>
        <w:jc w:val="center"/>
        <w:rPr>
          <w:del w:id="2255" w:author="Windows 用户" w:date="2019-10-03T20:41:00Z"/>
          <w:rFonts w:ascii="华文中宋" w:eastAsia="华文中宋" w:hAnsi="华文中宋"/>
          <w:b/>
        </w:rPr>
      </w:pPr>
      <w:del w:id="2256" w:author="Windows 用户" w:date="2019-10-03T20:41:00Z">
        <w:r w:rsidRPr="00DE4268" w:rsidDel="00323A48">
          <w:rPr>
            <w:rFonts w:ascii="华文中宋" w:eastAsia="华文中宋" w:hAnsi="华文中宋"/>
            <w:b/>
          </w:rPr>
          <w:delText>五、形势与政策以及当代世界经济与政治</w:delText>
        </w:r>
      </w:del>
    </w:p>
    <w:p w14:paraId="2D1C5B90" w14:textId="4FC06677" w:rsidR="001F5AB5" w:rsidRPr="00DE4268" w:rsidDel="00323A48" w:rsidRDefault="001F5AB5" w:rsidP="001F5AB5">
      <w:pPr>
        <w:rPr>
          <w:del w:id="2257" w:author="Windows 用户" w:date="2019-10-03T20:41:00Z"/>
          <w:rFonts w:ascii="华文中宋" w:eastAsia="华文中宋" w:hAnsi="华文中宋"/>
          <w:b/>
        </w:rPr>
      </w:pPr>
    </w:p>
    <w:p w14:paraId="33F1768F" w14:textId="495BCCE1" w:rsidR="001F5AB5" w:rsidRPr="00DE4268" w:rsidDel="00323A48" w:rsidRDefault="001F5AB5" w:rsidP="001F5AB5">
      <w:pPr>
        <w:rPr>
          <w:del w:id="2258" w:author="Windows 用户" w:date="2019-10-03T20:41:00Z"/>
        </w:rPr>
      </w:pPr>
      <w:del w:id="2259" w:author="Windows 用户" w:date="2019-10-03T20:41:00Z">
        <w:r w:rsidRPr="00DE4268" w:rsidDel="00323A48">
          <w:delText xml:space="preserve">　　（一）形势与政策</w:delText>
        </w:r>
      </w:del>
    </w:p>
    <w:p w14:paraId="515E1E38" w14:textId="78064FA4" w:rsidR="001F5AB5" w:rsidRPr="00DE4268" w:rsidDel="00323A48" w:rsidRDefault="001F5AB5" w:rsidP="001F5AB5">
      <w:pPr>
        <w:rPr>
          <w:del w:id="2260" w:author="Windows 用户" w:date="2019-10-03T20:41:00Z"/>
        </w:rPr>
      </w:pPr>
      <w:del w:id="2261" w:author="Windows 用户" w:date="2019-10-03T20:41:00Z">
        <w:r w:rsidRPr="00DE4268" w:rsidDel="00323A48">
          <w:delText xml:space="preserve">　　中国共产党和中国政府在现阶段的重大方针政策。</w:delText>
        </w:r>
      </w:del>
    </w:p>
    <w:p w14:paraId="22BA351E" w14:textId="7DA7251C" w:rsidR="001F5AB5" w:rsidRPr="00DE4268" w:rsidDel="00323A48" w:rsidRDefault="001F5AB5" w:rsidP="001F5AB5">
      <w:pPr>
        <w:rPr>
          <w:del w:id="2262" w:author="Windows 用户" w:date="2019-10-03T20:41:00Z"/>
        </w:rPr>
      </w:pPr>
      <w:del w:id="2263" w:author="Windows 用户" w:date="2019-10-03T20:41:00Z">
        <w:r w:rsidRPr="00DE4268" w:rsidDel="00323A48">
          <w:delText xml:space="preserve">　　年度间（</w:delText>
        </w:r>
        <w:r w:rsidRPr="00DE4268" w:rsidDel="00323A48">
          <w:delText>2018</w:delText>
        </w:r>
        <w:r w:rsidRPr="00DE4268" w:rsidDel="00323A48">
          <w:delText>年</w:delText>
        </w:r>
        <w:r w:rsidRPr="00DE4268" w:rsidDel="00323A48">
          <w:delText>1</w:delText>
        </w:r>
        <w:r w:rsidRPr="00DE4268" w:rsidDel="00323A48">
          <w:delText>月</w:delText>
        </w:r>
        <w:r w:rsidRPr="00DE4268" w:rsidDel="00323A48">
          <w:delText>-2018</w:delText>
        </w:r>
        <w:r w:rsidRPr="00DE4268" w:rsidDel="00323A48">
          <w:delText>年</w:delText>
        </w:r>
        <w:r w:rsidRPr="00DE4268" w:rsidDel="00323A48">
          <w:delText>12</w:delText>
        </w:r>
        <w:r w:rsidRPr="00DE4268" w:rsidDel="00323A48">
          <w:delText>月）国际、国内的重大时事。</w:delText>
        </w:r>
      </w:del>
    </w:p>
    <w:p w14:paraId="5C949384" w14:textId="2778C9DE" w:rsidR="001F5AB5" w:rsidRPr="00DE4268" w:rsidDel="00323A48" w:rsidRDefault="001F5AB5" w:rsidP="001F5AB5">
      <w:pPr>
        <w:rPr>
          <w:del w:id="2264" w:author="Windows 用户" w:date="2019-10-03T20:41:00Z"/>
        </w:rPr>
      </w:pPr>
      <w:del w:id="2265" w:author="Windows 用户" w:date="2019-10-03T20:41:00Z">
        <w:r w:rsidRPr="00DE4268" w:rsidDel="00323A48">
          <w:delText xml:space="preserve">　　（二）当代世界经济与政治</w:delText>
        </w:r>
      </w:del>
    </w:p>
    <w:p w14:paraId="4AEC2411" w14:textId="2FB73FDF" w:rsidR="001F5AB5" w:rsidRPr="00DE4268" w:rsidDel="00323A48" w:rsidRDefault="001F5AB5" w:rsidP="001F5AB5">
      <w:pPr>
        <w:rPr>
          <w:del w:id="2266" w:author="Windows 用户" w:date="2019-10-03T20:41:00Z"/>
        </w:rPr>
      </w:pPr>
      <w:del w:id="2267" w:author="Windows 用户" w:date="2019-10-03T20:41:00Z">
        <w:r w:rsidRPr="00DE4268" w:rsidDel="00323A48">
          <w:delText xml:space="preserve">　　两极格局解体。世界多极化。经济全球化。区域经济一体化。综合国力竞争。</w:delText>
        </w:r>
      </w:del>
    </w:p>
    <w:p w14:paraId="60307657" w14:textId="187DBEA2" w:rsidR="001F5AB5" w:rsidRPr="00DE4268" w:rsidDel="00323A48" w:rsidRDefault="001F5AB5" w:rsidP="001F5AB5">
      <w:pPr>
        <w:rPr>
          <w:del w:id="2268" w:author="Windows 用户" w:date="2019-10-03T20:41:00Z"/>
        </w:rPr>
      </w:pPr>
      <w:del w:id="2269" w:author="Windows 用户" w:date="2019-10-03T20:41:00Z">
        <w:r w:rsidRPr="00DE4268" w:rsidDel="00323A48">
          <w:delText xml:space="preserve">　　大国关系。传统安全与非传统安全。地区局势与热点问题。西方干涉主义的新特点。</w:delText>
        </w:r>
      </w:del>
    </w:p>
    <w:p w14:paraId="3E38E376" w14:textId="46092F2C" w:rsidR="001F5AB5" w:rsidRPr="00DE4268" w:rsidDel="00323A48" w:rsidRDefault="001F5AB5" w:rsidP="001F5AB5">
      <w:pPr>
        <w:rPr>
          <w:del w:id="2270" w:author="Windows 用户" w:date="2019-10-03T20:41:00Z"/>
        </w:rPr>
      </w:pPr>
      <w:del w:id="2271" w:author="Windows 用户" w:date="2019-10-03T20:41:00Z">
        <w:r w:rsidRPr="00DE4268" w:rsidDel="00323A48">
          <w:delText xml:space="preserve">　　联合国等主要国际组织的地位、作用和面临的挑战。</w:delText>
        </w:r>
      </w:del>
    </w:p>
    <w:p w14:paraId="277B0960" w14:textId="28B4F24B" w:rsidR="001F5AB5" w:rsidRPr="00DE4268" w:rsidDel="00323A48" w:rsidRDefault="001F5AB5" w:rsidP="001F5AB5">
      <w:pPr>
        <w:rPr>
          <w:del w:id="2272" w:author="Windows 用户" w:date="2019-10-03T20:41:00Z"/>
        </w:rPr>
      </w:pPr>
      <w:del w:id="2273" w:author="Windows 用户" w:date="2019-10-03T20:41:00Z">
        <w:r w:rsidRPr="00DE4268" w:rsidDel="00323A48">
          <w:delText xml:space="preserve">　　发展中国家的地位和作用。南北关系。南南合作。</w:delText>
        </w:r>
      </w:del>
    </w:p>
    <w:p w14:paraId="362363BE" w14:textId="3509C81C" w:rsidR="001F5AB5" w:rsidRPr="009B1A7B" w:rsidDel="00323A48" w:rsidRDefault="001F5AB5" w:rsidP="001F5AB5">
      <w:pPr>
        <w:rPr>
          <w:del w:id="2274" w:author="Windows 用户" w:date="2019-10-03T20:41:00Z"/>
          <w:rFonts w:ascii="Microsoft JhengHei Light" w:eastAsia="Microsoft JhengHei Light" w:hAnsi="Microsoft JhengHei Light"/>
          <w:color w:val="EEECE1"/>
          <w:sz w:val="30"/>
          <w:szCs w:val="30"/>
        </w:rPr>
      </w:pPr>
      <w:del w:id="2275" w:author="Windows 用户" w:date="2019-10-03T20:41:00Z">
        <w:r w:rsidRPr="00DE4268" w:rsidDel="00323A48">
          <w:delText xml:space="preserve">　　中国的和平发展道路。推动建设和谐世界。十八大特别是十九大以来中国对外工作新思想、新论断</w:delText>
        </w:r>
        <w:r w:rsidDel="00323A48">
          <w:delText>。</w:delText>
        </w:r>
      </w:del>
    </w:p>
    <w:p w14:paraId="06B64EE3" w14:textId="3CA367C8" w:rsidR="001F5AB5" w:rsidDel="00867105" w:rsidRDefault="001F5AB5" w:rsidP="001F5AB5">
      <w:pPr>
        <w:rPr>
          <w:del w:id="2276" w:author="李 巧云" w:date="2019-10-04T21:36:00Z"/>
        </w:rPr>
      </w:pPr>
    </w:p>
    <w:p w14:paraId="53E85C5B" w14:textId="3D860EEA" w:rsidR="00EE52C5" w:rsidRPr="00EE52C5" w:rsidDel="00867105" w:rsidRDefault="00EE52C5">
      <w:pPr>
        <w:widowControl/>
        <w:jc w:val="left"/>
        <w:rPr>
          <w:del w:id="2277" w:author="李 巧云" w:date="2019-10-04T21:36:00Z"/>
          <w:rFonts w:ascii="宋体" w:hAnsi="宋体" w:cs="宋体"/>
          <w:kern w:val="0"/>
          <w:sz w:val="24"/>
          <w:szCs w:val="24"/>
        </w:rPr>
      </w:pPr>
      <w:del w:id="2278" w:author="李 巧云" w:date="2019-10-04T21:36:00Z">
        <w:r w:rsidRPr="00EE52C5" w:rsidDel="00867105">
          <w:rPr>
            <w:rFonts w:ascii="宋体" w:hAnsi="宋体" w:cs="宋体"/>
            <w:kern w:val="0"/>
            <w:sz w:val="24"/>
            <w:szCs w:val="24"/>
          </w:rPr>
          <w:delText>1.学术型硕士考试的植物学：编号为615</w:delText>
        </w:r>
      </w:del>
    </w:p>
    <w:p w14:paraId="63D12CA2" w14:textId="0B203FA1" w:rsidR="00EE52C5" w:rsidDel="00867105" w:rsidRDefault="00EE52C5">
      <w:pPr>
        <w:widowControl/>
        <w:jc w:val="left"/>
        <w:rPr>
          <w:del w:id="2279" w:author="李 巧云" w:date="2019-10-04T21:36:00Z"/>
        </w:rPr>
        <w:pPrChange w:id="2280" w:author="李 巧云" w:date="2019-10-04T21:36:00Z">
          <w:pPr/>
        </w:pPrChange>
      </w:pPr>
      <w:del w:id="2281" w:author="李 巧云" w:date="2019-10-04T21:36:00Z">
        <w:r w:rsidRPr="00EE52C5" w:rsidDel="00867105">
          <w:rPr>
            <w:noProof/>
          </w:rPr>
          <w:drawing>
            <wp:inline distT="0" distB="0" distL="0" distR="0" wp14:anchorId="50CF43DB" wp14:editId="46EB457A">
              <wp:extent cx="7923530" cy="240879"/>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46378" cy="250694"/>
                      </a:xfrm>
                      <a:prstGeom prst="rect">
                        <a:avLst/>
                      </a:prstGeom>
                      <a:noFill/>
                      <a:ln>
                        <a:noFill/>
                      </a:ln>
                    </pic:spPr>
                  </pic:pic>
                </a:graphicData>
              </a:graphic>
            </wp:inline>
          </w:drawing>
        </w:r>
      </w:del>
    </w:p>
    <w:p w14:paraId="69D0D78C" w14:textId="6F35B2D7" w:rsidR="00EE52C5" w:rsidDel="00867105" w:rsidRDefault="00EE52C5">
      <w:pPr>
        <w:widowControl/>
        <w:jc w:val="left"/>
        <w:rPr>
          <w:del w:id="2282" w:author="李 巧云" w:date="2019-10-04T21:36:00Z"/>
        </w:rPr>
        <w:pPrChange w:id="2283" w:author="李 巧云" w:date="2019-10-04T21:36:00Z">
          <w:pPr/>
        </w:pPrChange>
      </w:pPr>
    </w:p>
    <w:p w14:paraId="457A529A" w14:textId="0BE713E5" w:rsidR="00EE52C5" w:rsidDel="00867105" w:rsidRDefault="00EE52C5">
      <w:pPr>
        <w:widowControl/>
        <w:jc w:val="left"/>
        <w:rPr>
          <w:del w:id="2284" w:author="李 巧云" w:date="2019-10-04T21:36:00Z"/>
        </w:rPr>
        <w:pPrChange w:id="2285" w:author="李 巧云" w:date="2019-10-04T21:36:00Z">
          <w:pPr/>
        </w:pPrChange>
      </w:pPr>
      <w:del w:id="2286" w:author="李 巧云" w:date="2019-10-04T21:36:00Z">
        <w:r w:rsidRPr="00EE52C5" w:rsidDel="00867105">
          <w:rPr>
            <w:rFonts w:hint="eastAsia"/>
          </w:rPr>
          <w:delText>这门课总分是</w:delText>
        </w:r>
        <w:r w:rsidRPr="00EE52C5" w:rsidDel="00867105">
          <w:rPr>
            <w:rFonts w:hint="eastAsia"/>
          </w:rPr>
          <w:delText>100</w:delText>
        </w:r>
        <w:r w:rsidRPr="00EE52C5" w:rsidDel="00867105">
          <w:rPr>
            <w:rFonts w:hint="eastAsia"/>
          </w:rPr>
          <w:delText>分</w:delText>
        </w:r>
      </w:del>
    </w:p>
    <w:p w14:paraId="5D54B143" w14:textId="68CF50CB" w:rsidR="00EE52C5" w:rsidRPr="00EE52C5" w:rsidDel="00867105" w:rsidRDefault="00EE52C5">
      <w:pPr>
        <w:widowControl/>
        <w:jc w:val="left"/>
        <w:rPr>
          <w:del w:id="2287" w:author="李 巧云" w:date="2019-10-04T21:36:00Z"/>
          <w:rFonts w:ascii="宋体" w:hAnsi="宋体" w:cs="宋体"/>
          <w:kern w:val="0"/>
          <w:sz w:val="24"/>
          <w:szCs w:val="24"/>
        </w:rPr>
      </w:pPr>
      <w:del w:id="2288" w:author="李 巧云" w:date="2019-10-04T21:36:00Z">
        <w:r w:rsidRPr="00EE52C5" w:rsidDel="00867105">
          <w:rPr>
            <w:rFonts w:ascii="宋体" w:hAnsi="宋体" w:cs="宋体"/>
            <w:kern w:val="0"/>
            <w:sz w:val="24"/>
            <w:szCs w:val="24"/>
          </w:rPr>
          <w:delText>2. 专业型硕士考试的植物学：编号为339，总分为50分</w:delText>
        </w:r>
      </w:del>
    </w:p>
    <w:p w14:paraId="2B8E18A4" w14:textId="745B780D" w:rsidR="00EE52C5" w:rsidRPr="00EE52C5" w:rsidRDefault="00EE52C5">
      <w:pPr>
        <w:widowControl/>
        <w:jc w:val="left"/>
        <w:rPr>
          <w:rFonts w:ascii="宋体" w:hAnsi="宋体" w:cs="宋体"/>
          <w:kern w:val="0"/>
          <w:sz w:val="24"/>
          <w:szCs w:val="24"/>
        </w:rPr>
      </w:pPr>
      <w:del w:id="2289" w:author="李 巧云" w:date="2019-10-04T21:36:00Z">
        <w:r w:rsidRPr="00EE52C5" w:rsidDel="00867105">
          <w:rPr>
            <w:rFonts w:ascii="宋体" w:hAnsi="宋体" w:cs="宋体"/>
            <w:noProof/>
            <w:kern w:val="0"/>
            <w:sz w:val="24"/>
            <w:szCs w:val="24"/>
          </w:rPr>
          <w:drawing>
            <wp:inline distT="0" distB="0" distL="0" distR="0" wp14:anchorId="05540401" wp14:editId="032A453A">
              <wp:extent cx="9988550" cy="20193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88550" cy="2019300"/>
                      </a:xfrm>
                      <a:prstGeom prst="rect">
                        <a:avLst/>
                      </a:prstGeom>
                      <a:noFill/>
                      <a:ln>
                        <a:noFill/>
                      </a:ln>
                    </pic:spPr>
                  </pic:pic>
                </a:graphicData>
              </a:graphic>
            </wp:inline>
          </w:drawing>
        </w:r>
      </w:del>
    </w:p>
    <w:p w14:paraId="6C88F48D" w14:textId="77777777" w:rsidR="00EE52C5" w:rsidRPr="00EE52C5" w:rsidRDefault="00EE52C5" w:rsidP="001F5AB5"/>
    <w:sectPr w:rsidR="00EE52C5" w:rsidRPr="00EE52C5" w:rsidSect="00CB548E">
      <w:pgSz w:w="11906" w:h="16838" w:code="9"/>
      <w:pgMar w:top="1418" w:right="1134" w:bottom="1134" w:left="1134" w:header="851" w:footer="992" w:gutter="0"/>
      <w:cols w:space="425"/>
      <w:docGrid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EE04CC" w14:textId="77777777" w:rsidR="00867522" w:rsidRDefault="00867522" w:rsidP="00E543C5">
      <w:r>
        <w:separator/>
      </w:r>
    </w:p>
  </w:endnote>
  <w:endnote w:type="continuationSeparator" w:id="0">
    <w:p w14:paraId="75671038" w14:textId="77777777" w:rsidR="00867522" w:rsidRDefault="00867522" w:rsidP="00E54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altName w:val="FangSong_GB2312"/>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Microsoft JhengHei Light">
    <w:altName w:val="Microsoft JhengHei"/>
    <w:panose1 w:val="020B0304030504040204"/>
    <w:charset w:val="88"/>
    <w:family w:val="swiss"/>
    <w:pitch w:val="variable"/>
    <w:sig w:usb0="8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B4BFF" w14:textId="77777777" w:rsidR="00867522" w:rsidRDefault="00867522" w:rsidP="00E543C5">
      <w:r>
        <w:separator/>
      </w:r>
    </w:p>
  </w:footnote>
  <w:footnote w:type="continuationSeparator" w:id="0">
    <w:p w14:paraId="6B587A4C" w14:textId="77777777" w:rsidR="00867522" w:rsidRDefault="00867522" w:rsidP="00E543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5240A"/>
    <w:multiLevelType w:val="hybridMultilevel"/>
    <w:tmpl w:val="C0AC0010"/>
    <w:lvl w:ilvl="0" w:tplc="B1AEFF32">
      <w:start w:val="1"/>
      <w:numFmt w:val="decimal"/>
      <w:lvlText w:val="%1．"/>
      <w:lvlJc w:val="left"/>
      <w:pPr>
        <w:ind w:left="1520" w:hanging="9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10067423"/>
    <w:multiLevelType w:val="hybridMultilevel"/>
    <w:tmpl w:val="B3684042"/>
    <w:lvl w:ilvl="0" w:tplc="124E884E">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140793C"/>
    <w:multiLevelType w:val="hybridMultilevel"/>
    <w:tmpl w:val="EE9ECD8A"/>
    <w:lvl w:ilvl="0" w:tplc="ED2C68E0">
      <w:start w:val="8"/>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22E3272"/>
    <w:multiLevelType w:val="hybridMultilevel"/>
    <w:tmpl w:val="752ECDA6"/>
    <w:lvl w:ilvl="0" w:tplc="7384146A">
      <w:start w:val="3"/>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CB57EBB"/>
    <w:multiLevelType w:val="hybridMultilevel"/>
    <w:tmpl w:val="CA80172A"/>
    <w:lvl w:ilvl="0" w:tplc="F460BB3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29EF6C4A"/>
    <w:multiLevelType w:val="hybridMultilevel"/>
    <w:tmpl w:val="4C327E52"/>
    <w:lvl w:ilvl="0" w:tplc="B2D2AECC">
      <w:start w:val="1"/>
      <w:numFmt w:val="decimalEnclosedCircle"/>
      <w:lvlText w:val="%1"/>
      <w:lvlJc w:val="left"/>
      <w:pPr>
        <w:ind w:left="360" w:hanging="360"/>
      </w:pPr>
      <w:rPr>
        <w:rFonts w:ascii="宋体" w:eastAsia="宋体" w:hAnsi="宋体" w:hint="default"/>
        <w:b w:val="0"/>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EE307BA"/>
    <w:multiLevelType w:val="hybridMultilevel"/>
    <w:tmpl w:val="10944212"/>
    <w:lvl w:ilvl="0" w:tplc="02C80B9E">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7" w15:restartNumberingAfterBreak="0">
    <w:nsid w:val="2F591AA9"/>
    <w:multiLevelType w:val="hybridMultilevel"/>
    <w:tmpl w:val="46E89810"/>
    <w:lvl w:ilvl="0" w:tplc="A8DA3234">
      <w:start w:val="1"/>
      <w:numFmt w:val="decimalEnclosedCircle"/>
      <w:lvlText w:val="%1"/>
      <w:lvlJc w:val="left"/>
      <w:pPr>
        <w:ind w:left="720" w:hanging="720"/>
      </w:pPr>
      <w:rPr>
        <w:rFonts w:cs="宋体" w:hint="default"/>
        <w:color w:val="144263"/>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69A6EC8"/>
    <w:multiLevelType w:val="hybridMultilevel"/>
    <w:tmpl w:val="03145B30"/>
    <w:lvl w:ilvl="0" w:tplc="3D00A08E">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9" w15:restartNumberingAfterBreak="0">
    <w:nsid w:val="3E3D71FA"/>
    <w:multiLevelType w:val="hybridMultilevel"/>
    <w:tmpl w:val="4634BF92"/>
    <w:lvl w:ilvl="0" w:tplc="FD66F5A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52E3BB7"/>
    <w:multiLevelType w:val="hybridMultilevel"/>
    <w:tmpl w:val="5288B996"/>
    <w:lvl w:ilvl="0" w:tplc="68A04668">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1" w15:restartNumberingAfterBreak="0">
    <w:nsid w:val="48A81588"/>
    <w:multiLevelType w:val="hybridMultilevel"/>
    <w:tmpl w:val="EDDA576C"/>
    <w:lvl w:ilvl="0" w:tplc="B3FE9D6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54E6949"/>
    <w:multiLevelType w:val="hybridMultilevel"/>
    <w:tmpl w:val="179C30D6"/>
    <w:lvl w:ilvl="0" w:tplc="D5A49C70">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3" w15:restartNumberingAfterBreak="0">
    <w:nsid w:val="59E19FB0"/>
    <w:multiLevelType w:val="singleLevel"/>
    <w:tmpl w:val="59E19FB0"/>
    <w:lvl w:ilvl="0">
      <w:start w:val="1"/>
      <w:numFmt w:val="chineseCounting"/>
      <w:suff w:val="nothing"/>
      <w:lvlText w:val="（%1）"/>
      <w:lvlJc w:val="left"/>
      <w:pPr>
        <w:tabs>
          <w:tab w:val="num" w:pos="0"/>
        </w:tabs>
        <w:ind w:left="0" w:firstLine="0"/>
      </w:pPr>
    </w:lvl>
  </w:abstractNum>
  <w:abstractNum w:abstractNumId="14" w15:restartNumberingAfterBreak="0">
    <w:nsid w:val="5C015C18"/>
    <w:multiLevelType w:val="hybridMultilevel"/>
    <w:tmpl w:val="9870ABFA"/>
    <w:lvl w:ilvl="0" w:tplc="4E023A14">
      <w:start w:val="1"/>
      <w:numFmt w:val="decimal"/>
      <w:lvlText w:val="%1."/>
      <w:lvlJc w:val="left"/>
      <w:pPr>
        <w:ind w:left="990" w:hanging="36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5" w15:restartNumberingAfterBreak="0">
    <w:nsid w:val="5F16141E"/>
    <w:multiLevelType w:val="hybridMultilevel"/>
    <w:tmpl w:val="AFD045D6"/>
    <w:lvl w:ilvl="0" w:tplc="1C3A383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D07664B"/>
    <w:multiLevelType w:val="hybridMultilevel"/>
    <w:tmpl w:val="44004888"/>
    <w:lvl w:ilvl="0" w:tplc="25069B5A">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7A670FC4"/>
    <w:multiLevelType w:val="hybridMultilevel"/>
    <w:tmpl w:val="22DEE104"/>
    <w:lvl w:ilvl="0" w:tplc="5AD8A826">
      <w:start w:val="1"/>
      <w:numFmt w:val="decimal"/>
      <w:lvlText w:val="%1."/>
      <w:lvlJc w:val="left"/>
      <w:pPr>
        <w:tabs>
          <w:tab w:val="num" w:pos="1440"/>
        </w:tabs>
        <w:ind w:left="1440" w:hanging="864"/>
      </w:pPr>
      <w:rPr>
        <w:rFonts w:hint="default"/>
      </w:rPr>
    </w:lvl>
    <w:lvl w:ilvl="1" w:tplc="04090019" w:tentative="1">
      <w:start w:val="1"/>
      <w:numFmt w:val="lowerLetter"/>
      <w:lvlText w:val="%2)"/>
      <w:lvlJc w:val="left"/>
      <w:pPr>
        <w:tabs>
          <w:tab w:val="num" w:pos="1416"/>
        </w:tabs>
        <w:ind w:left="1416" w:hanging="420"/>
      </w:pPr>
    </w:lvl>
    <w:lvl w:ilvl="2" w:tplc="0409001B" w:tentative="1">
      <w:start w:val="1"/>
      <w:numFmt w:val="lowerRoman"/>
      <w:lvlText w:val="%3."/>
      <w:lvlJc w:val="right"/>
      <w:pPr>
        <w:tabs>
          <w:tab w:val="num" w:pos="1836"/>
        </w:tabs>
        <w:ind w:left="1836" w:hanging="420"/>
      </w:pPr>
    </w:lvl>
    <w:lvl w:ilvl="3" w:tplc="0409000F" w:tentative="1">
      <w:start w:val="1"/>
      <w:numFmt w:val="decimal"/>
      <w:lvlText w:val="%4."/>
      <w:lvlJc w:val="left"/>
      <w:pPr>
        <w:tabs>
          <w:tab w:val="num" w:pos="2256"/>
        </w:tabs>
        <w:ind w:left="2256" w:hanging="420"/>
      </w:pPr>
    </w:lvl>
    <w:lvl w:ilvl="4" w:tplc="04090019" w:tentative="1">
      <w:start w:val="1"/>
      <w:numFmt w:val="lowerLetter"/>
      <w:lvlText w:val="%5)"/>
      <w:lvlJc w:val="left"/>
      <w:pPr>
        <w:tabs>
          <w:tab w:val="num" w:pos="2676"/>
        </w:tabs>
        <w:ind w:left="2676" w:hanging="420"/>
      </w:pPr>
    </w:lvl>
    <w:lvl w:ilvl="5" w:tplc="0409001B" w:tentative="1">
      <w:start w:val="1"/>
      <w:numFmt w:val="lowerRoman"/>
      <w:lvlText w:val="%6."/>
      <w:lvlJc w:val="right"/>
      <w:pPr>
        <w:tabs>
          <w:tab w:val="num" w:pos="3096"/>
        </w:tabs>
        <w:ind w:left="3096" w:hanging="420"/>
      </w:pPr>
    </w:lvl>
    <w:lvl w:ilvl="6" w:tplc="0409000F" w:tentative="1">
      <w:start w:val="1"/>
      <w:numFmt w:val="decimal"/>
      <w:lvlText w:val="%7."/>
      <w:lvlJc w:val="left"/>
      <w:pPr>
        <w:tabs>
          <w:tab w:val="num" w:pos="3516"/>
        </w:tabs>
        <w:ind w:left="3516" w:hanging="420"/>
      </w:pPr>
    </w:lvl>
    <w:lvl w:ilvl="7" w:tplc="04090019" w:tentative="1">
      <w:start w:val="1"/>
      <w:numFmt w:val="lowerLetter"/>
      <w:lvlText w:val="%8)"/>
      <w:lvlJc w:val="left"/>
      <w:pPr>
        <w:tabs>
          <w:tab w:val="num" w:pos="3936"/>
        </w:tabs>
        <w:ind w:left="3936" w:hanging="420"/>
      </w:pPr>
    </w:lvl>
    <w:lvl w:ilvl="8" w:tplc="0409001B" w:tentative="1">
      <w:start w:val="1"/>
      <w:numFmt w:val="lowerRoman"/>
      <w:lvlText w:val="%9."/>
      <w:lvlJc w:val="right"/>
      <w:pPr>
        <w:tabs>
          <w:tab w:val="num" w:pos="4356"/>
        </w:tabs>
        <w:ind w:left="4356" w:hanging="420"/>
      </w:pPr>
    </w:lvl>
  </w:abstractNum>
  <w:num w:numId="1">
    <w:abstractNumId w:val="17"/>
  </w:num>
  <w:num w:numId="2">
    <w:abstractNumId w:val="2"/>
  </w:num>
  <w:num w:numId="3">
    <w:abstractNumId w:val="4"/>
  </w:num>
  <w:num w:numId="4">
    <w:abstractNumId w:val="7"/>
  </w:num>
  <w:num w:numId="5">
    <w:abstractNumId w:val="0"/>
  </w:num>
  <w:num w:numId="6">
    <w:abstractNumId w:val="13"/>
  </w:num>
  <w:num w:numId="7">
    <w:abstractNumId w:val="3"/>
  </w:num>
  <w:num w:numId="8">
    <w:abstractNumId w:val="16"/>
  </w:num>
  <w:num w:numId="9">
    <w:abstractNumId w:val="1"/>
  </w:num>
  <w:num w:numId="10">
    <w:abstractNumId w:val="9"/>
  </w:num>
  <w:num w:numId="11">
    <w:abstractNumId w:val="15"/>
  </w:num>
  <w:num w:numId="12">
    <w:abstractNumId w:val="5"/>
  </w:num>
  <w:num w:numId="13">
    <w:abstractNumId w:val="11"/>
  </w:num>
  <w:num w:numId="14">
    <w:abstractNumId w:val="14"/>
  </w:num>
  <w:num w:numId="15">
    <w:abstractNumId w:val="8"/>
  </w:num>
  <w:num w:numId="16">
    <w:abstractNumId w:val="6"/>
  </w:num>
  <w:num w:numId="17">
    <w:abstractNumId w:val="12"/>
  </w:num>
  <w:num w:numId="1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李 巧云">
    <w15:presenceInfo w15:providerId="Windows Live" w15:userId="60f09845973efb5f"/>
  </w15:person>
  <w15:person w15:author="Windows 用户">
    <w15:presenceInfo w15:providerId="None" w15:userId="Windows 用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5"/>
  <w:drawingGridHorizontalSpacing w:val="96"/>
  <w:drawingGridVerticalSpacing w:val="323"/>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F73A15"/>
    <w:rsid w:val="00002A5C"/>
    <w:rsid w:val="00006F1E"/>
    <w:rsid w:val="00012168"/>
    <w:rsid w:val="000142B9"/>
    <w:rsid w:val="00021372"/>
    <w:rsid w:val="00022A0F"/>
    <w:rsid w:val="000272E9"/>
    <w:rsid w:val="0004471B"/>
    <w:rsid w:val="00053B9C"/>
    <w:rsid w:val="000540D3"/>
    <w:rsid w:val="00057C79"/>
    <w:rsid w:val="000602C2"/>
    <w:rsid w:val="00063661"/>
    <w:rsid w:val="00075DD8"/>
    <w:rsid w:val="00081A92"/>
    <w:rsid w:val="000844A2"/>
    <w:rsid w:val="000927EA"/>
    <w:rsid w:val="00093F5E"/>
    <w:rsid w:val="00094349"/>
    <w:rsid w:val="00097382"/>
    <w:rsid w:val="00097386"/>
    <w:rsid w:val="000A3996"/>
    <w:rsid w:val="000A3F4C"/>
    <w:rsid w:val="000A585B"/>
    <w:rsid w:val="000A70D5"/>
    <w:rsid w:val="000B1CA1"/>
    <w:rsid w:val="000B402B"/>
    <w:rsid w:val="000B4CEC"/>
    <w:rsid w:val="000B56EC"/>
    <w:rsid w:val="000B6868"/>
    <w:rsid w:val="000B7A8B"/>
    <w:rsid w:val="000C3E02"/>
    <w:rsid w:val="000C473D"/>
    <w:rsid w:val="000C7075"/>
    <w:rsid w:val="000D2C06"/>
    <w:rsid w:val="000D34D7"/>
    <w:rsid w:val="000D3E06"/>
    <w:rsid w:val="000D3F91"/>
    <w:rsid w:val="000D6D60"/>
    <w:rsid w:val="000E35FD"/>
    <w:rsid w:val="001010CD"/>
    <w:rsid w:val="00101231"/>
    <w:rsid w:val="001055C1"/>
    <w:rsid w:val="001172ED"/>
    <w:rsid w:val="001225BE"/>
    <w:rsid w:val="001423CE"/>
    <w:rsid w:val="001467C2"/>
    <w:rsid w:val="00147B67"/>
    <w:rsid w:val="0015224A"/>
    <w:rsid w:val="00153D62"/>
    <w:rsid w:val="0015475E"/>
    <w:rsid w:val="001548B6"/>
    <w:rsid w:val="00155CF3"/>
    <w:rsid w:val="0016247E"/>
    <w:rsid w:val="00172452"/>
    <w:rsid w:val="0017335F"/>
    <w:rsid w:val="00182826"/>
    <w:rsid w:val="0018386E"/>
    <w:rsid w:val="00187CF5"/>
    <w:rsid w:val="001962B0"/>
    <w:rsid w:val="00196325"/>
    <w:rsid w:val="00196F51"/>
    <w:rsid w:val="001A4FE7"/>
    <w:rsid w:val="001A673C"/>
    <w:rsid w:val="001A7371"/>
    <w:rsid w:val="001B3E6A"/>
    <w:rsid w:val="001D3B16"/>
    <w:rsid w:val="001F26E5"/>
    <w:rsid w:val="001F4FDC"/>
    <w:rsid w:val="001F5AB5"/>
    <w:rsid w:val="001F5C2A"/>
    <w:rsid w:val="001F7628"/>
    <w:rsid w:val="002008A4"/>
    <w:rsid w:val="0020584A"/>
    <w:rsid w:val="002101AE"/>
    <w:rsid w:val="00213B50"/>
    <w:rsid w:val="00215CD8"/>
    <w:rsid w:val="00226584"/>
    <w:rsid w:val="002324AF"/>
    <w:rsid w:val="00232D9C"/>
    <w:rsid w:val="00233EE4"/>
    <w:rsid w:val="002400CF"/>
    <w:rsid w:val="002407BA"/>
    <w:rsid w:val="00245727"/>
    <w:rsid w:val="00247047"/>
    <w:rsid w:val="00253B39"/>
    <w:rsid w:val="00263004"/>
    <w:rsid w:val="00263DF5"/>
    <w:rsid w:val="00264088"/>
    <w:rsid w:val="002712E6"/>
    <w:rsid w:val="00273CDF"/>
    <w:rsid w:val="00274086"/>
    <w:rsid w:val="0028017A"/>
    <w:rsid w:val="002857D8"/>
    <w:rsid w:val="002863E2"/>
    <w:rsid w:val="0028752A"/>
    <w:rsid w:val="002877EE"/>
    <w:rsid w:val="00294F8F"/>
    <w:rsid w:val="00297997"/>
    <w:rsid w:val="002A4159"/>
    <w:rsid w:val="002A6E74"/>
    <w:rsid w:val="002B12FA"/>
    <w:rsid w:val="002B1581"/>
    <w:rsid w:val="002B1B80"/>
    <w:rsid w:val="002B2D38"/>
    <w:rsid w:val="002B42D5"/>
    <w:rsid w:val="002B580A"/>
    <w:rsid w:val="002B5E6C"/>
    <w:rsid w:val="002B7626"/>
    <w:rsid w:val="002C0930"/>
    <w:rsid w:val="002E5F37"/>
    <w:rsid w:val="002E662C"/>
    <w:rsid w:val="002E68D7"/>
    <w:rsid w:val="002F366B"/>
    <w:rsid w:val="00302AD4"/>
    <w:rsid w:val="00304198"/>
    <w:rsid w:val="00310F4F"/>
    <w:rsid w:val="00315F45"/>
    <w:rsid w:val="00323A48"/>
    <w:rsid w:val="00332797"/>
    <w:rsid w:val="003444DD"/>
    <w:rsid w:val="003449F7"/>
    <w:rsid w:val="00347AA4"/>
    <w:rsid w:val="003537DE"/>
    <w:rsid w:val="00357E3D"/>
    <w:rsid w:val="003601A4"/>
    <w:rsid w:val="0037604E"/>
    <w:rsid w:val="00377C7B"/>
    <w:rsid w:val="0038212D"/>
    <w:rsid w:val="00383CD5"/>
    <w:rsid w:val="00384FFB"/>
    <w:rsid w:val="00385209"/>
    <w:rsid w:val="00386D48"/>
    <w:rsid w:val="00387757"/>
    <w:rsid w:val="00390EFB"/>
    <w:rsid w:val="00391ECC"/>
    <w:rsid w:val="00395B87"/>
    <w:rsid w:val="003A44C7"/>
    <w:rsid w:val="003B00D6"/>
    <w:rsid w:val="003B04F8"/>
    <w:rsid w:val="003B1FB2"/>
    <w:rsid w:val="003B702F"/>
    <w:rsid w:val="003C02F2"/>
    <w:rsid w:val="003C125D"/>
    <w:rsid w:val="003C4A1C"/>
    <w:rsid w:val="003D0AE7"/>
    <w:rsid w:val="003D47E0"/>
    <w:rsid w:val="003D5A56"/>
    <w:rsid w:val="003D601A"/>
    <w:rsid w:val="003D70D9"/>
    <w:rsid w:val="003E0C6C"/>
    <w:rsid w:val="003E34DF"/>
    <w:rsid w:val="00402388"/>
    <w:rsid w:val="00407CAF"/>
    <w:rsid w:val="00416944"/>
    <w:rsid w:val="004243B0"/>
    <w:rsid w:val="00424AC6"/>
    <w:rsid w:val="00427EE3"/>
    <w:rsid w:val="00433D28"/>
    <w:rsid w:val="00434D46"/>
    <w:rsid w:val="00435381"/>
    <w:rsid w:val="00444531"/>
    <w:rsid w:val="00447252"/>
    <w:rsid w:val="00452A63"/>
    <w:rsid w:val="00455EE8"/>
    <w:rsid w:val="004607EC"/>
    <w:rsid w:val="004609D2"/>
    <w:rsid w:val="004638FC"/>
    <w:rsid w:val="0046690D"/>
    <w:rsid w:val="00467E42"/>
    <w:rsid w:val="00477345"/>
    <w:rsid w:val="0048594F"/>
    <w:rsid w:val="004942D7"/>
    <w:rsid w:val="004963E7"/>
    <w:rsid w:val="004A7483"/>
    <w:rsid w:val="004B38BC"/>
    <w:rsid w:val="004B5C0D"/>
    <w:rsid w:val="004C2633"/>
    <w:rsid w:val="004C3AAA"/>
    <w:rsid w:val="004D4BEF"/>
    <w:rsid w:val="004D4E3E"/>
    <w:rsid w:val="004D60CB"/>
    <w:rsid w:val="004D7604"/>
    <w:rsid w:val="004E2CA0"/>
    <w:rsid w:val="004F0A69"/>
    <w:rsid w:val="004F2D0C"/>
    <w:rsid w:val="004F5CB8"/>
    <w:rsid w:val="005001E1"/>
    <w:rsid w:val="00504404"/>
    <w:rsid w:val="0051149E"/>
    <w:rsid w:val="005118F3"/>
    <w:rsid w:val="00514378"/>
    <w:rsid w:val="00516461"/>
    <w:rsid w:val="00522010"/>
    <w:rsid w:val="0052319F"/>
    <w:rsid w:val="00531821"/>
    <w:rsid w:val="005347BE"/>
    <w:rsid w:val="005429D4"/>
    <w:rsid w:val="0054366F"/>
    <w:rsid w:val="005436A3"/>
    <w:rsid w:val="005506FB"/>
    <w:rsid w:val="00555656"/>
    <w:rsid w:val="00555BC6"/>
    <w:rsid w:val="00560760"/>
    <w:rsid w:val="00583A54"/>
    <w:rsid w:val="00585C82"/>
    <w:rsid w:val="00586EC4"/>
    <w:rsid w:val="0058740E"/>
    <w:rsid w:val="005875D2"/>
    <w:rsid w:val="00587B52"/>
    <w:rsid w:val="00591027"/>
    <w:rsid w:val="005966FE"/>
    <w:rsid w:val="0059796C"/>
    <w:rsid w:val="005A1F35"/>
    <w:rsid w:val="005A1FFB"/>
    <w:rsid w:val="005A7657"/>
    <w:rsid w:val="005B7638"/>
    <w:rsid w:val="005C3A72"/>
    <w:rsid w:val="005C4F54"/>
    <w:rsid w:val="005C7161"/>
    <w:rsid w:val="005D0F90"/>
    <w:rsid w:val="005D2493"/>
    <w:rsid w:val="005D3A0C"/>
    <w:rsid w:val="005D7633"/>
    <w:rsid w:val="005E1D94"/>
    <w:rsid w:val="005E4A3C"/>
    <w:rsid w:val="005E5B50"/>
    <w:rsid w:val="005F0669"/>
    <w:rsid w:val="005F2B82"/>
    <w:rsid w:val="005F35D5"/>
    <w:rsid w:val="005F4C2C"/>
    <w:rsid w:val="0060054D"/>
    <w:rsid w:val="00607AFF"/>
    <w:rsid w:val="006101CB"/>
    <w:rsid w:val="0061101F"/>
    <w:rsid w:val="00615EAA"/>
    <w:rsid w:val="00616111"/>
    <w:rsid w:val="0061638E"/>
    <w:rsid w:val="00622F14"/>
    <w:rsid w:val="00626B6D"/>
    <w:rsid w:val="00633982"/>
    <w:rsid w:val="00633FDA"/>
    <w:rsid w:val="00636D12"/>
    <w:rsid w:val="006373A9"/>
    <w:rsid w:val="006416D1"/>
    <w:rsid w:val="006424D9"/>
    <w:rsid w:val="006452A4"/>
    <w:rsid w:val="0064797E"/>
    <w:rsid w:val="00652FAD"/>
    <w:rsid w:val="00656FDF"/>
    <w:rsid w:val="006605E9"/>
    <w:rsid w:val="0066577F"/>
    <w:rsid w:val="00666D6B"/>
    <w:rsid w:val="00671219"/>
    <w:rsid w:val="0067147C"/>
    <w:rsid w:val="006731B9"/>
    <w:rsid w:val="00673EEE"/>
    <w:rsid w:val="006744AC"/>
    <w:rsid w:val="00682A5E"/>
    <w:rsid w:val="00683794"/>
    <w:rsid w:val="006902AF"/>
    <w:rsid w:val="00692187"/>
    <w:rsid w:val="006957A2"/>
    <w:rsid w:val="00696EFC"/>
    <w:rsid w:val="006B6B31"/>
    <w:rsid w:val="006C150E"/>
    <w:rsid w:val="006C2909"/>
    <w:rsid w:val="006D16CF"/>
    <w:rsid w:val="006D225F"/>
    <w:rsid w:val="006D59FF"/>
    <w:rsid w:val="006D73B2"/>
    <w:rsid w:val="006E0DED"/>
    <w:rsid w:val="006E2193"/>
    <w:rsid w:val="006E3025"/>
    <w:rsid w:val="006E30F3"/>
    <w:rsid w:val="006E3E48"/>
    <w:rsid w:val="006F096D"/>
    <w:rsid w:val="006F0F30"/>
    <w:rsid w:val="006F33D6"/>
    <w:rsid w:val="006F4976"/>
    <w:rsid w:val="006F7659"/>
    <w:rsid w:val="0070350C"/>
    <w:rsid w:val="00704BE7"/>
    <w:rsid w:val="00710C8D"/>
    <w:rsid w:val="00715B0D"/>
    <w:rsid w:val="00717389"/>
    <w:rsid w:val="00717621"/>
    <w:rsid w:val="00720D86"/>
    <w:rsid w:val="00722768"/>
    <w:rsid w:val="00722883"/>
    <w:rsid w:val="0072451F"/>
    <w:rsid w:val="00743B15"/>
    <w:rsid w:val="00744B27"/>
    <w:rsid w:val="007456F0"/>
    <w:rsid w:val="007458C2"/>
    <w:rsid w:val="007458F8"/>
    <w:rsid w:val="007471D4"/>
    <w:rsid w:val="00753B2D"/>
    <w:rsid w:val="007558AF"/>
    <w:rsid w:val="00760E7E"/>
    <w:rsid w:val="00762261"/>
    <w:rsid w:val="0076678C"/>
    <w:rsid w:val="0077013C"/>
    <w:rsid w:val="00772EBC"/>
    <w:rsid w:val="00782806"/>
    <w:rsid w:val="0078520F"/>
    <w:rsid w:val="007861F9"/>
    <w:rsid w:val="007875D3"/>
    <w:rsid w:val="007923EC"/>
    <w:rsid w:val="00792DF7"/>
    <w:rsid w:val="00797BCE"/>
    <w:rsid w:val="007A5081"/>
    <w:rsid w:val="007A5098"/>
    <w:rsid w:val="007B1F4B"/>
    <w:rsid w:val="007B5B1B"/>
    <w:rsid w:val="007B5E20"/>
    <w:rsid w:val="007C15FA"/>
    <w:rsid w:val="007C5D9D"/>
    <w:rsid w:val="007C67C1"/>
    <w:rsid w:val="007E2CF2"/>
    <w:rsid w:val="007F3250"/>
    <w:rsid w:val="007F6A41"/>
    <w:rsid w:val="008034E7"/>
    <w:rsid w:val="00804A2D"/>
    <w:rsid w:val="00810912"/>
    <w:rsid w:val="00826E54"/>
    <w:rsid w:val="00831591"/>
    <w:rsid w:val="0083460B"/>
    <w:rsid w:val="008375AE"/>
    <w:rsid w:val="008376DF"/>
    <w:rsid w:val="00842B40"/>
    <w:rsid w:val="0084396E"/>
    <w:rsid w:val="00847B8E"/>
    <w:rsid w:val="00850FC0"/>
    <w:rsid w:val="00851026"/>
    <w:rsid w:val="00852944"/>
    <w:rsid w:val="00862F40"/>
    <w:rsid w:val="008656DD"/>
    <w:rsid w:val="00867105"/>
    <w:rsid w:val="00867522"/>
    <w:rsid w:val="00876237"/>
    <w:rsid w:val="00884D4D"/>
    <w:rsid w:val="00887440"/>
    <w:rsid w:val="0089049B"/>
    <w:rsid w:val="00890559"/>
    <w:rsid w:val="0089297C"/>
    <w:rsid w:val="0089354A"/>
    <w:rsid w:val="008936E4"/>
    <w:rsid w:val="0089783C"/>
    <w:rsid w:val="008A237D"/>
    <w:rsid w:val="008A4A04"/>
    <w:rsid w:val="008A6ADA"/>
    <w:rsid w:val="008C1847"/>
    <w:rsid w:val="008C1ACA"/>
    <w:rsid w:val="008C1DA9"/>
    <w:rsid w:val="008C2824"/>
    <w:rsid w:val="008C7F38"/>
    <w:rsid w:val="008C7FFC"/>
    <w:rsid w:val="008D3202"/>
    <w:rsid w:val="008D4789"/>
    <w:rsid w:val="008D47A1"/>
    <w:rsid w:val="008D584E"/>
    <w:rsid w:val="008E21A3"/>
    <w:rsid w:val="008E4047"/>
    <w:rsid w:val="008E5648"/>
    <w:rsid w:val="008E5985"/>
    <w:rsid w:val="008E6CD8"/>
    <w:rsid w:val="008F7632"/>
    <w:rsid w:val="00901C1F"/>
    <w:rsid w:val="0091200D"/>
    <w:rsid w:val="0091578D"/>
    <w:rsid w:val="00917E5E"/>
    <w:rsid w:val="00925A85"/>
    <w:rsid w:val="00931669"/>
    <w:rsid w:val="009403B1"/>
    <w:rsid w:val="00951421"/>
    <w:rsid w:val="009526CD"/>
    <w:rsid w:val="00953363"/>
    <w:rsid w:val="009542F8"/>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1E6D"/>
    <w:rsid w:val="009E560D"/>
    <w:rsid w:val="009E6BE9"/>
    <w:rsid w:val="009F2B66"/>
    <w:rsid w:val="009F5C63"/>
    <w:rsid w:val="00A0191E"/>
    <w:rsid w:val="00A02106"/>
    <w:rsid w:val="00A14B46"/>
    <w:rsid w:val="00A14C39"/>
    <w:rsid w:val="00A16113"/>
    <w:rsid w:val="00A2210A"/>
    <w:rsid w:val="00A22D43"/>
    <w:rsid w:val="00A26661"/>
    <w:rsid w:val="00A27C4B"/>
    <w:rsid w:val="00A31685"/>
    <w:rsid w:val="00A32C95"/>
    <w:rsid w:val="00A35264"/>
    <w:rsid w:val="00A3770C"/>
    <w:rsid w:val="00A4021D"/>
    <w:rsid w:val="00A40C9B"/>
    <w:rsid w:val="00A420C4"/>
    <w:rsid w:val="00A42781"/>
    <w:rsid w:val="00A552A0"/>
    <w:rsid w:val="00A557AB"/>
    <w:rsid w:val="00A619D9"/>
    <w:rsid w:val="00A62C56"/>
    <w:rsid w:val="00A62D97"/>
    <w:rsid w:val="00A65B01"/>
    <w:rsid w:val="00A6695F"/>
    <w:rsid w:val="00A67269"/>
    <w:rsid w:val="00A67F53"/>
    <w:rsid w:val="00A76648"/>
    <w:rsid w:val="00A7687B"/>
    <w:rsid w:val="00A76D6F"/>
    <w:rsid w:val="00A8175F"/>
    <w:rsid w:val="00A82E0B"/>
    <w:rsid w:val="00A83CB7"/>
    <w:rsid w:val="00A8543B"/>
    <w:rsid w:val="00AA47FF"/>
    <w:rsid w:val="00AA7072"/>
    <w:rsid w:val="00AA7A36"/>
    <w:rsid w:val="00AB06C3"/>
    <w:rsid w:val="00AB682D"/>
    <w:rsid w:val="00AC3AEA"/>
    <w:rsid w:val="00AC423D"/>
    <w:rsid w:val="00AC6EE3"/>
    <w:rsid w:val="00AD0F3E"/>
    <w:rsid w:val="00AD2080"/>
    <w:rsid w:val="00AD6852"/>
    <w:rsid w:val="00AE627C"/>
    <w:rsid w:val="00AE64A4"/>
    <w:rsid w:val="00AF3549"/>
    <w:rsid w:val="00AF3F80"/>
    <w:rsid w:val="00AF400E"/>
    <w:rsid w:val="00B166FD"/>
    <w:rsid w:val="00B26E47"/>
    <w:rsid w:val="00B31B45"/>
    <w:rsid w:val="00B34B6F"/>
    <w:rsid w:val="00B352B6"/>
    <w:rsid w:val="00B3585C"/>
    <w:rsid w:val="00B36061"/>
    <w:rsid w:val="00B41E39"/>
    <w:rsid w:val="00B436BB"/>
    <w:rsid w:val="00B47726"/>
    <w:rsid w:val="00B51969"/>
    <w:rsid w:val="00B562DF"/>
    <w:rsid w:val="00B564FF"/>
    <w:rsid w:val="00B64837"/>
    <w:rsid w:val="00B73582"/>
    <w:rsid w:val="00B77C82"/>
    <w:rsid w:val="00B8107B"/>
    <w:rsid w:val="00B910CB"/>
    <w:rsid w:val="00B92B0A"/>
    <w:rsid w:val="00BB68C0"/>
    <w:rsid w:val="00BB6908"/>
    <w:rsid w:val="00BC0619"/>
    <w:rsid w:val="00BC1DBF"/>
    <w:rsid w:val="00BC355B"/>
    <w:rsid w:val="00BC3677"/>
    <w:rsid w:val="00BD1725"/>
    <w:rsid w:val="00BD6430"/>
    <w:rsid w:val="00BE7B44"/>
    <w:rsid w:val="00BF24A8"/>
    <w:rsid w:val="00BF3ABB"/>
    <w:rsid w:val="00BF76DF"/>
    <w:rsid w:val="00C00BA2"/>
    <w:rsid w:val="00C0294C"/>
    <w:rsid w:val="00C14E4D"/>
    <w:rsid w:val="00C2336E"/>
    <w:rsid w:val="00C2754B"/>
    <w:rsid w:val="00C33818"/>
    <w:rsid w:val="00C35D66"/>
    <w:rsid w:val="00C37719"/>
    <w:rsid w:val="00C4001E"/>
    <w:rsid w:val="00C606DC"/>
    <w:rsid w:val="00C731FB"/>
    <w:rsid w:val="00C73D3D"/>
    <w:rsid w:val="00C74BE9"/>
    <w:rsid w:val="00C85A5C"/>
    <w:rsid w:val="00C916F3"/>
    <w:rsid w:val="00C92F17"/>
    <w:rsid w:val="00C9349A"/>
    <w:rsid w:val="00C94F58"/>
    <w:rsid w:val="00C96835"/>
    <w:rsid w:val="00CA18DC"/>
    <w:rsid w:val="00CA6384"/>
    <w:rsid w:val="00CB2F8F"/>
    <w:rsid w:val="00CB548E"/>
    <w:rsid w:val="00CB69F5"/>
    <w:rsid w:val="00CC3CD9"/>
    <w:rsid w:val="00CC52C9"/>
    <w:rsid w:val="00CC788A"/>
    <w:rsid w:val="00CD0ACD"/>
    <w:rsid w:val="00CD488E"/>
    <w:rsid w:val="00CD7F9B"/>
    <w:rsid w:val="00CE0A39"/>
    <w:rsid w:val="00CE0B79"/>
    <w:rsid w:val="00CE6AC9"/>
    <w:rsid w:val="00CF16DE"/>
    <w:rsid w:val="00CF469B"/>
    <w:rsid w:val="00D01BCD"/>
    <w:rsid w:val="00D11EB0"/>
    <w:rsid w:val="00D17DFF"/>
    <w:rsid w:val="00D2031A"/>
    <w:rsid w:val="00D23B98"/>
    <w:rsid w:val="00D27633"/>
    <w:rsid w:val="00D35940"/>
    <w:rsid w:val="00D42592"/>
    <w:rsid w:val="00D436B4"/>
    <w:rsid w:val="00D501D8"/>
    <w:rsid w:val="00D50F88"/>
    <w:rsid w:val="00D54F9E"/>
    <w:rsid w:val="00D604DE"/>
    <w:rsid w:val="00D6288B"/>
    <w:rsid w:val="00D640AD"/>
    <w:rsid w:val="00D72DB4"/>
    <w:rsid w:val="00D7373B"/>
    <w:rsid w:val="00D74290"/>
    <w:rsid w:val="00D8154A"/>
    <w:rsid w:val="00DA0716"/>
    <w:rsid w:val="00DA1A2B"/>
    <w:rsid w:val="00DA4338"/>
    <w:rsid w:val="00DA7A7F"/>
    <w:rsid w:val="00DB2B3E"/>
    <w:rsid w:val="00DB3E7A"/>
    <w:rsid w:val="00DB5A20"/>
    <w:rsid w:val="00DD2F13"/>
    <w:rsid w:val="00DE101E"/>
    <w:rsid w:val="00DE2066"/>
    <w:rsid w:val="00DF72FA"/>
    <w:rsid w:val="00E01DAD"/>
    <w:rsid w:val="00E032FE"/>
    <w:rsid w:val="00E03745"/>
    <w:rsid w:val="00E060D8"/>
    <w:rsid w:val="00E10130"/>
    <w:rsid w:val="00E13C52"/>
    <w:rsid w:val="00E16D06"/>
    <w:rsid w:val="00E171E6"/>
    <w:rsid w:val="00E26282"/>
    <w:rsid w:val="00E3397F"/>
    <w:rsid w:val="00E37BFB"/>
    <w:rsid w:val="00E40EB6"/>
    <w:rsid w:val="00E4240F"/>
    <w:rsid w:val="00E543C5"/>
    <w:rsid w:val="00E55925"/>
    <w:rsid w:val="00E55F14"/>
    <w:rsid w:val="00E56830"/>
    <w:rsid w:val="00E602CC"/>
    <w:rsid w:val="00E61139"/>
    <w:rsid w:val="00E64E87"/>
    <w:rsid w:val="00E65B23"/>
    <w:rsid w:val="00E70B17"/>
    <w:rsid w:val="00E70F16"/>
    <w:rsid w:val="00E7138A"/>
    <w:rsid w:val="00E723E0"/>
    <w:rsid w:val="00E727D1"/>
    <w:rsid w:val="00E74EE5"/>
    <w:rsid w:val="00E83972"/>
    <w:rsid w:val="00E851B9"/>
    <w:rsid w:val="00E916C8"/>
    <w:rsid w:val="00EA3353"/>
    <w:rsid w:val="00EB022D"/>
    <w:rsid w:val="00EB50B0"/>
    <w:rsid w:val="00EC3C1E"/>
    <w:rsid w:val="00EC4D3C"/>
    <w:rsid w:val="00ED0AB8"/>
    <w:rsid w:val="00EE25B4"/>
    <w:rsid w:val="00EE2929"/>
    <w:rsid w:val="00EE52C5"/>
    <w:rsid w:val="00EE6050"/>
    <w:rsid w:val="00EE7F62"/>
    <w:rsid w:val="00F01666"/>
    <w:rsid w:val="00F0239A"/>
    <w:rsid w:val="00F029D1"/>
    <w:rsid w:val="00F07511"/>
    <w:rsid w:val="00F104C0"/>
    <w:rsid w:val="00F106BD"/>
    <w:rsid w:val="00F1123C"/>
    <w:rsid w:val="00F21E1F"/>
    <w:rsid w:val="00F22C6A"/>
    <w:rsid w:val="00F23907"/>
    <w:rsid w:val="00F24384"/>
    <w:rsid w:val="00F258DA"/>
    <w:rsid w:val="00F262C1"/>
    <w:rsid w:val="00F4135D"/>
    <w:rsid w:val="00F43B8C"/>
    <w:rsid w:val="00F5131B"/>
    <w:rsid w:val="00F51555"/>
    <w:rsid w:val="00F53214"/>
    <w:rsid w:val="00F53BDF"/>
    <w:rsid w:val="00F561C6"/>
    <w:rsid w:val="00F56816"/>
    <w:rsid w:val="00F636C8"/>
    <w:rsid w:val="00F6587E"/>
    <w:rsid w:val="00F7229B"/>
    <w:rsid w:val="00F739CF"/>
    <w:rsid w:val="00F73A15"/>
    <w:rsid w:val="00F76BA4"/>
    <w:rsid w:val="00F9215C"/>
    <w:rsid w:val="00F96704"/>
    <w:rsid w:val="00FA024C"/>
    <w:rsid w:val="00FA14C9"/>
    <w:rsid w:val="00FA18C0"/>
    <w:rsid w:val="00FA7B6C"/>
    <w:rsid w:val="00FB0C6C"/>
    <w:rsid w:val="00FB102B"/>
    <w:rsid w:val="00FB5D30"/>
    <w:rsid w:val="00FD7559"/>
    <w:rsid w:val="00FE35BD"/>
    <w:rsid w:val="00FE5BE1"/>
    <w:rsid w:val="00FF5DEC"/>
    <w:rsid w:val="00FF6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7C8CA1"/>
  <w15:docId w15:val="{F306775F-BF39-4AAD-A52B-6CEF1C415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F2390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054D"/>
    <w:rPr>
      <w:color w:val="0000FF"/>
      <w:u w:val="single"/>
    </w:rPr>
  </w:style>
  <w:style w:type="paragraph" w:styleId="a4">
    <w:name w:val="header"/>
    <w:basedOn w:val="a"/>
    <w:link w:val="a5"/>
    <w:rsid w:val="00E543C5"/>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rsid w:val="00E543C5"/>
    <w:rPr>
      <w:kern w:val="2"/>
      <w:sz w:val="18"/>
      <w:szCs w:val="18"/>
    </w:rPr>
  </w:style>
  <w:style w:type="paragraph" w:styleId="a6">
    <w:name w:val="footer"/>
    <w:basedOn w:val="a"/>
    <w:link w:val="a7"/>
    <w:rsid w:val="00E543C5"/>
    <w:pPr>
      <w:tabs>
        <w:tab w:val="center" w:pos="4153"/>
        <w:tab w:val="right" w:pos="8306"/>
      </w:tabs>
      <w:snapToGrid w:val="0"/>
      <w:jc w:val="left"/>
    </w:pPr>
    <w:rPr>
      <w:sz w:val="18"/>
      <w:szCs w:val="18"/>
    </w:rPr>
  </w:style>
  <w:style w:type="character" w:customStyle="1" w:styleId="a7">
    <w:name w:val="页脚 字符"/>
    <w:link w:val="a6"/>
    <w:rsid w:val="00E543C5"/>
    <w:rPr>
      <w:kern w:val="2"/>
      <w:sz w:val="18"/>
      <w:szCs w:val="18"/>
    </w:rPr>
  </w:style>
  <w:style w:type="paragraph" w:styleId="a8">
    <w:name w:val="Balloon Text"/>
    <w:basedOn w:val="a"/>
    <w:semiHidden/>
    <w:rsid w:val="00E26282"/>
    <w:rPr>
      <w:sz w:val="18"/>
      <w:szCs w:val="18"/>
    </w:rPr>
  </w:style>
  <w:style w:type="character" w:customStyle="1" w:styleId="apple-converted-space">
    <w:name w:val="apple-converted-space"/>
    <w:basedOn w:val="a0"/>
    <w:rsid w:val="00826E54"/>
  </w:style>
  <w:style w:type="paragraph" w:styleId="a9">
    <w:name w:val="Body Text Indent"/>
    <w:basedOn w:val="a"/>
    <w:link w:val="aa"/>
    <w:uiPriority w:val="99"/>
    <w:unhideWhenUsed/>
    <w:rsid w:val="00232D9C"/>
    <w:pPr>
      <w:spacing w:beforeLines="30" w:line="480" w:lineRule="exact"/>
      <w:ind w:firstLineChars="200" w:firstLine="520"/>
    </w:pPr>
    <w:rPr>
      <w:rFonts w:hAnsi="宋体"/>
      <w:sz w:val="26"/>
      <w:szCs w:val="32"/>
    </w:rPr>
  </w:style>
  <w:style w:type="character" w:customStyle="1" w:styleId="aa">
    <w:name w:val="正文文本缩进 字符"/>
    <w:link w:val="a9"/>
    <w:uiPriority w:val="99"/>
    <w:rsid w:val="00232D9C"/>
    <w:rPr>
      <w:rFonts w:hAnsi="宋体"/>
      <w:kern w:val="2"/>
      <w:sz w:val="26"/>
      <w:szCs w:val="32"/>
    </w:rPr>
  </w:style>
  <w:style w:type="paragraph" w:customStyle="1" w:styleId="Default">
    <w:name w:val="Default"/>
    <w:rsid w:val="006E30F3"/>
    <w:pPr>
      <w:widowControl w:val="0"/>
      <w:autoSpaceDE w:val="0"/>
      <w:autoSpaceDN w:val="0"/>
      <w:adjustRightInd w:val="0"/>
    </w:pPr>
    <w:rPr>
      <w:rFonts w:ascii="仿宋_GB2312" w:hAnsi="仿宋_GB2312" w:cs="仿宋_GB2312"/>
      <w:color w:val="000000"/>
      <w:sz w:val="24"/>
      <w:szCs w:val="24"/>
    </w:rPr>
  </w:style>
  <w:style w:type="table" w:styleId="ab">
    <w:name w:val="Table Grid"/>
    <w:basedOn w:val="a1"/>
    <w:rsid w:val="00A40C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1"/>
    <w:rsid w:val="000B1CA1"/>
    <w:rPr>
      <w:rFonts w:ascii="宋体" w:hAnsi="Courier New"/>
    </w:rPr>
  </w:style>
  <w:style w:type="character" w:customStyle="1" w:styleId="ad">
    <w:name w:val="纯文本 字符"/>
    <w:basedOn w:val="a0"/>
    <w:semiHidden/>
    <w:rsid w:val="000B1CA1"/>
    <w:rPr>
      <w:rFonts w:asciiTheme="minorEastAsia" w:eastAsiaTheme="minorEastAsia" w:hAnsi="Courier New" w:cs="Courier New"/>
      <w:kern w:val="2"/>
      <w:sz w:val="21"/>
    </w:rPr>
  </w:style>
  <w:style w:type="character" w:customStyle="1" w:styleId="1">
    <w:name w:val="纯文本 字符1"/>
    <w:basedOn w:val="a0"/>
    <w:link w:val="ac"/>
    <w:rsid w:val="000B1CA1"/>
    <w:rPr>
      <w:rFonts w:ascii="宋体" w:hAnsi="Courier New"/>
      <w:kern w:val="2"/>
      <w:sz w:val="21"/>
    </w:rPr>
  </w:style>
  <w:style w:type="paragraph" w:customStyle="1" w:styleId="reader-word-layer">
    <w:name w:val="reader-word-layer"/>
    <w:basedOn w:val="a"/>
    <w:rsid w:val="000B1CA1"/>
    <w:pPr>
      <w:widowControl/>
      <w:spacing w:beforeAutospacing="1" w:after="100" w:afterAutospacing="1"/>
      <w:jc w:val="left"/>
    </w:pPr>
    <w:rPr>
      <w:rFonts w:ascii="宋体" w:hAnsi="宋体" w:cs="宋体"/>
      <w:kern w:val="0"/>
      <w:sz w:val="24"/>
      <w:szCs w:val="24"/>
    </w:rPr>
  </w:style>
  <w:style w:type="paragraph" w:styleId="ae">
    <w:name w:val="List Paragraph"/>
    <w:basedOn w:val="a"/>
    <w:uiPriority w:val="34"/>
    <w:qFormat/>
    <w:rsid w:val="00A557AB"/>
    <w:pPr>
      <w:ind w:firstLineChars="200" w:firstLine="420"/>
    </w:pPr>
  </w:style>
  <w:style w:type="character" w:customStyle="1" w:styleId="Char">
    <w:name w:val="纯文本 Char"/>
    <w:basedOn w:val="a0"/>
    <w:rsid w:val="00F029D1"/>
    <w:rPr>
      <w:rFonts w:ascii="宋体" w:hAnsi="Courier New"/>
      <w:kern w:val="2"/>
      <w:sz w:val="21"/>
    </w:rPr>
  </w:style>
  <w:style w:type="paragraph" w:styleId="af">
    <w:name w:val="Normal (Web)"/>
    <w:basedOn w:val="a"/>
    <w:uiPriority w:val="99"/>
    <w:unhideWhenUsed/>
    <w:rsid w:val="0028752A"/>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7717">
      <w:bodyDiv w:val="1"/>
      <w:marLeft w:val="0"/>
      <w:marRight w:val="0"/>
      <w:marTop w:val="0"/>
      <w:marBottom w:val="0"/>
      <w:divBdr>
        <w:top w:val="none" w:sz="0" w:space="0" w:color="auto"/>
        <w:left w:val="none" w:sz="0" w:space="0" w:color="auto"/>
        <w:bottom w:val="none" w:sz="0" w:space="0" w:color="auto"/>
        <w:right w:val="none" w:sz="0" w:space="0" w:color="auto"/>
      </w:divBdr>
      <w:divsChild>
        <w:div w:id="959994192">
          <w:marLeft w:val="0"/>
          <w:marRight w:val="0"/>
          <w:marTop w:val="0"/>
          <w:marBottom w:val="0"/>
          <w:divBdr>
            <w:top w:val="none" w:sz="0" w:space="0" w:color="auto"/>
            <w:left w:val="none" w:sz="0" w:space="0" w:color="auto"/>
            <w:bottom w:val="none" w:sz="0" w:space="0" w:color="auto"/>
            <w:right w:val="none" w:sz="0" w:space="0" w:color="auto"/>
          </w:divBdr>
        </w:div>
      </w:divsChild>
    </w:div>
    <w:div w:id="98331677">
      <w:bodyDiv w:val="1"/>
      <w:marLeft w:val="0"/>
      <w:marRight w:val="0"/>
      <w:marTop w:val="0"/>
      <w:marBottom w:val="0"/>
      <w:divBdr>
        <w:top w:val="none" w:sz="0" w:space="0" w:color="auto"/>
        <w:left w:val="none" w:sz="0" w:space="0" w:color="auto"/>
        <w:bottom w:val="none" w:sz="0" w:space="0" w:color="auto"/>
        <w:right w:val="none" w:sz="0" w:space="0" w:color="auto"/>
      </w:divBdr>
      <w:divsChild>
        <w:div w:id="1819570674">
          <w:marLeft w:val="0"/>
          <w:marRight w:val="0"/>
          <w:marTop w:val="0"/>
          <w:marBottom w:val="0"/>
          <w:divBdr>
            <w:top w:val="none" w:sz="0" w:space="0" w:color="auto"/>
            <w:left w:val="none" w:sz="0" w:space="0" w:color="auto"/>
            <w:bottom w:val="none" w:sz="0" w:space="0" w:color="auto"/>
            <w:right w:val="none" w:sz="0" w:space="0" w:color="auto"/>
          </w:divBdr>
        </w:div>
      </w:divsChild>
    </w:div>
    <w:div w:id="375005088">
      <w:bodyDiv w:val="1"/>
      <w:marLeft w:val="0"/>
      <w:marRight w:val="0"/>
      <w:marTop w:val="0"/>
      <w:marBottom w:val="0"/>
      <w:divBdr>
        <w:top w:val="none" w:sz="0" w:space="0" w:color="auto"/>
        <w:left w:val="none" w:sz="0" w:space="0" w:color="auto"/>
        <w:bottom w:val="none" w:sz="0" w:space="0" w:color="auto"/>
        <w:right w:val="none" w:sz="0" w:space="0" w:color="auto"/>
      </w:divBdr>
      <w:divsChild>
        <w:div w:id="1487628029">
          <w:marLeft w:val="0"/>
          <w:marRight w:val="0"/>
          <w:marTop w:val="0"/>
          <w:marBottom w:val="0"/>
          <w:divBdr>
            <w:top w:val="none" w:sz="0" w:space="0" w:color="auto"/>
            <w:left w:val="none" w:sz="0" w:space="0" w:color="auto"/>
            <w:bottom w:val="none" w:sz="0" w:space="0" w:color="auto"/>
            <w:right w:val="none" w:sz="0" w:space="0" w:color="auto"/>
          </w:divBdr>
        </w:div>
      </w:divsChild>
    </w:div>
    <w:div w:id="1380325171">
      <w:bodyDiv w:val="1"/>
      <w:marLeft w:val="0"/>
      <w:marRight w:val="0"/>
      <w:marTop w:val="0"/>
      <w:marBottom w:val="0"/>
      <w:divBdr>
        <w:top w:val="none" w:sz="0" w:space="0" w:color="auto"/>
        <w:left w:val="none" w:sz="0" w:space="0" w:color="auto"/>
        <w:bottom w:val="none" w:sz="0" w:space="0" w:color="auto"/>
        <w:right w:val="none" w:sz="0" w:space="0" w:color="auto"/>
      </w:divBdr>
      <w:divsChild>
        <w:div w:id="1318531298">
          <w:marLeft w:val="0"/>
          <w:marRight w:val="0"/>
          <w:marTop w:val="0"/>
          <w:marBottom w:val="0"/>
          <w:divBdr>
            <w:top w:val="none" w:sz="0" w:space="0" w:color="auto"/>
            <w:left w:val="none" w:sz="0" w:space="0" w:color="auto"/>
            <w:bottom w:val="none" w:sz="0" w:space="0" w:color="auto"/>
            <w:right w:val="none" w:sz="0" w:space="0" w:color="auto"/>
          </w:divBdr>
        </w:div>
      </w:divsChild>
    </w:div>
    <w:div w:id="1641618319">
      <w:bodyDiv w:val="1"/>
      <w:marLeft w:val="0"/>
      <w:marRight w:val="0"/>
      <w:marTop w:val="0"/>
      <w:marBottom w:val="0"/>
      <w:divBdr>
        <w:top w:val="none" w:sz="0" w:space="0" w:color="auto"/>
        <w:left w:val="none" w:sz="0" w:space="0" w:color="auto"/>
        <w:bottom w:val="none" w:sz="0" w:space="0" w:color="auto"/>
        <w:right w:val="none" w:sz="0" w:space="0" w:color="auto"/>
      </w:divBdr>
    </w:div>
    <w:div w:id="190063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1047</TotalTime>
  <Pages>4</Pages>
  <Words>2450</Words>
  <Characters>13971</Characters>
  <Application>Microsoft Office Word</Application>
  <DocSecurity>0</DocSecurity>
  <Lines>116</Lines>
  <Paragraphs>32</Paragraphs>
  <ScaleCrop>false</ScaleCrop>
  <Company>湘潭大学研招办</Company>
  <LinksUpToDate>false</LinksUpToDate>
  <CharactersWithSpaces>16389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李 巧云</cp:lastModifiedBy>
  <cp:revision>134</cp:revision>
  <cp:lastPrinted>2018-07-16T02:14:00Z</cp:lastPrinted>
  <dcterms:created xsi:type="dcterms:W3CDTF">2019-07-01T00:09:00Z</dcterms:created>
  <dcterms:modified xsi:type="dcterms:W3CDTF">2019-10-07T07:00:00Z</dcterms:modified>
</cp:coreProperties>
</file>